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83502" w14:textId="26CD1754" w:rsidR="006E2EC5" w:rsidRPr="00323DA8" w:rsidRDefault="003030E2" w:rsidP="003030E2">
      <w:pPr>
        <w:ind w:right="566"/>
        <w:jc w:val="center"/>
        <w:rPr>
          <w:szCs w:val="24"/>
        </w:rPr>
      </w:pPr>
      <w:r w:rsidRPr="00323DA8">
        <w:rPr>
          <w:b/>
          <w:bCs/>
          <w:sz w:val="32"/>
          <w:szCs w:val="32"/>
        </w:rPr>
        <w:t>El mensaje del tercer ángel</w:t>
      </w:r>
      <w:r w:rsidR="00323DA8" w:rsidRPr="00323DA8">
        <w:rPr>
          <w:szCs w:val="24"/>
        </w:rPr>
        <w:br/>
      </w:r>
      <w:r w:rsidR="00323DA8" w:rsidRPr="00323DA8">
        <w:rPr>
          <w:i/>
          <w:iCs/>
          <w:szCs w:val="24"/>
        </w:rPr>
        <w:t>LB</w:t>
      </w:r>
      <w:r w:rsidR="00323DA8" w:rsidRPr="00323DA8">
        <w:rPr>
          <w:szCs w:val="24"/>
        </w:rPr>
        <w:t xml:space="preserve">, </w:t>
      </w:r>
      <w:r w:rsidR="00323DA8">
        <w:rPr>
          <w:szCs w:val="24"/>
        </w:rPr>
        <w:t>13</w:t>
      </w:r>
      <w:r w:rsidR="00323DA8" w:rsidRPr="00323DA8">
        <w:rPr>
          <w:szCs w:val="24"/>
        </w:rPr>
        <w:t xml:space="preserve"> mayo 2022</w:t>
      </w:r>
    </w:p>
    <w:p w14:paraId="04E4E931" w14:textId="157606DE" w:rsidR="003030E2" w:rsidRDefault="003030E2" w:rsidP="003030E2">
      <w:pPr>
        <w:ind w:right="566"/>
        <w:jc w:val="both"/>
      </w:pPr>
    </w:p>
    <w:p w14:paraId="63688BFA" w14:textId="12E03FD5" w:rsidR="00A669A3" w:rsidRDefault="00A669A3" w:rsidP="002C77F7">
      <w:pPr>
        <w:ind w:left="567" w:right="566"/>
        <w:jc w:val="both"/>
      </w:pPr>
      <w:r w:rsidRPr="008D067D">
        <w:rPr>
          <w:color w:val="000099"/>
        </w:rPr>
        <w:t xml:space="preserve">Un tercer ángel los siguió, diciendo a gran voz: </w:t>
      </w:r>
      <w:r w:rsidR="006B21F9" w:rsidRPr="008D067D">
        <w:rPr>
          <w:color w:val="000099"/>
        </w:rPr>
        <w:t>“</w:t>
      </w:r>
      <w:r w:rsidRPr="008D067D">
        <w:rPr>
          <w:color w:val="000099"/>
        </w:rPr>
        <w:t>Si alguno adora a la bestia y a su imagen y recibe la marca en su frente o en su mano, él también beberá del vino de la ira de Dios…”</w:t>
      </w:r>
      <w:r w:rsidRPr="00A669A3">
        <w:t xml:space="preserve"> </w:t>
      </w:r>
      <w:r>
        <w:t>(</w:t>
      </w:r>
      <w:r w:rsidRPr="00E1167D">
        <w:rPr>
          <w:b/>
          <w:bCs/>
        </w:rPr>
        <w:t>Apocalipsis 14:9-10</w:t>
      </w:r>
      <w:r>
        <w:t>).</w:t>
      </w:r>
    </w:p>
    <w:p w14:paraId="42749337" w14:textId="5ABAF8E6" w:rsidR="00701FEF" w:rsidRDefault="00316179" w:rsidP="002C77F7">
      <w:pPr>
        <w:jc w:val="both"/>
      </w:pPr>
      <w:r>
        <w:t xml:space="preserve">Para saber qué </w:t>
      </w:r>
      <w:r w:rsidR="00BA2031">
        <w:t>representa</w:t>
      </w:r>
      <w:r>
        <w:t xml:space="preserve"> la “</w:t>
      </w:r>
      <w:r w:rsidRPr="00250100">
        <w:rPr>
          <w:color w:val="000099"/>
        </w:rPr>
        <w:t>bestia</w:t>
      </w:r>
      <w:r>
        <w:t>” y qué la “</w:t>
      </w:r>
      <w:r w:rsidRPr="00250100">
        <w:rPr>
          <w:color w:val="000099"/>
        </w:rPr>
        <w:t>imagen de la bestia</w:t>
      </w:r>
      <w:r>
        <w:t>”</w:t>
      </w:r>
      <w:r w:rsidR="00BA2031">
        <w:t xml:space="preserve"> de este capítulo </w:t>
      </w:r>
      <w:r w:rsidR="00BA2031" w:rsidRPr="00BA2031">
        <w:rPr>
          <w:b/>
          <w:bCs/>
        </w:rPr>
        <w:t>14</w:t>
      </w:r>
      <w:r w:rsidR="00BA2031">
        <w:t>,</w:t>
      </w:r>
      <w:r>
        <w:t xml:space="preserve"> retrocede</w:t>
      </w:r>
      <w:r w:rsidR="009359B0">
        <w:t>mos</w:t>
      </w:r>
      <w:r>
        <w:t xml:space="preserve"> al </w:t>
      </w:r>
      <w:r w:rsidRPr="008552C2">
        <w:rPr>
          <w:b/>
          <w:bCs/>
        </w:rPr>
        <w:t>13</w:t>
      </w:r>
      <w:r>
        <w:t xml:space="preserve">. </w:t>
      </w:r>
      <w:r w:rsidR="00BA2031">
        <w:t>En él encontra</w:t>
      </w:r>
      <w:r>
        <w:t xml:space="preserve">mos dos bestias: </w:t>
      </w:r>
      <w:r w:rsidR="00F90DFA">
        <w:t>l</w:t>
      </w:r>
      <w:r w:rsidR="007773A9">
        <w:t>os primeros versículos describen</w:t>
      </w:r>
      <w:r w:rsidR="0040544F">
        <w:t xml:space="preserve"> </w:t>
      </w:r>
      <w:r>
        <w:t>a “</w:t>
      </w:r>
      <w:r w:rsidR="00BA2031">
        <w:rPr>
          <w:color w:val="000099"/>
        </w:rPr>
        <w:t>una b</w:t>
      </w:r>
      <w:r w:rsidRPr="00250100">
        <w:rPr>
          <w:color w:val="000099"/>
        </w:rPr>
        <w:t>estia</w:t>
      </w:r>
      <w:r>
        <w:t xml:space="preserve">”, y </w:t>
      </w:r>
      <w:r w:rsidR="007773A9">
        <w:t xml:space="preserve">a partir del </w:t>
      </w:r>
      <w:r w:rsidR="007773A9" w:rsidRPr="008552C2">
        <w:rPr>
          <w:b/>
          <w:bCs/>
        </w:rPr>
        <w:t>11</w:t>
      </w:r>
      <w:r w:rsidR="007773A9">
        <w:t xml:space="preserve"> </w:t>
      </w:r>
      <w:r w:rsidR="008552C2">
        <w:t xml:space="preserve">a </w:t>
      </w:r>
      <w:r w:rsidR="007773A9">
        <w:t>la</w:t>
      </w:r>
      <w:r>
        <w:t xml:space="preserve"> </w:t>
      </w:r>
      <w:r w:rsidR="0040544F">
        <w:t>“</w:t>
      </w:r>
      <w:r w:rsidR="00A37C2D">
        <w:rPr>
          <w:color w:val="000099"/>
        </w:rPr>
        <w:t>otra b</w:t>
      </w:r>
      <w:r w:rsidR="0040544F" w:rsidRPr="0040544F">
        <w:rPr>
          <w:color w:val="000099"/>
        </w:rPr>
        <w:t>estia</w:t>
      </w:r>
      <w:r w:rsidR="0040544F">
        <w:t>”</w:t>
      </w:r>
      <w:r w:rsidR="00F90DFA">
        <w:t>,</w:t>
      </w:r>
      <w:r w:rsidR="008E7A61">
        <w:t xml:space="preserve"> que analizaremos en la página </w:t>
      </w:r>
      <w:hyperlink w:anchor="segundabestia" w:history="1">
        <w:r w:rsidR="008E7A61" w:rsidRPr="008E7A61">
          <w:rPr>
            <w:rStyle w:val="Hipervnculo"/>
            <w:color w:val="000099"/>
          </w:rPr>
          <w:t>3</w:t>
        </w:r>
      </w:hyperlink>
      <w:r w:rsidR="00250100">
        <w:t>.</w:t>
      </w:r>
    </w:p>
    <w:p w14:paraId="66EEEF37" w14:textId="77777777" w:rsidR="00701FEF" w:rsidRDefault="00701FEF" w:rsidP="00701FEF">
      <w:pPr>
        <w:ind w:left="567" w:right="566"/>
        <w:jc w:val="both"/>
      </w:pPr>
      <w:r w:rsidRPr="008D067D">
        <w:rPr>
          <w:color w:val="000099"/>
        </w:rPr>
        <w:t xml:space="preserve">Me paré sobre la arena del mar y vi subir del mar </w:t>
      </w:r>
      <w:r w:rsidRPr="005C479F">
        <w:rPr>
          <w:b/>
          <w:bCs/>
          <w:color w:val="000099"/>
        </w:rPr>
        <w:t>una bestia</w:t>
      </w:r>
      <w:r w:rsidRPr="008D067D">
        <w:rPr>
          <w:color w:val="000099"/>
        </w:rPr>
        <w:t xml:space="preserve"> que tenía siete cabezas y diez cuernos: en sus cuernos tenía diez diademas, y sobre sus cabezas, nombres de blasfemia. La bestia que vi era semejante a un leopardo, sus pies eran como de oso y su boca como boca de león. El dragón le dio su poder, su trono y gran autoridad. Vi una de sus cabezas como herida de muerte, pero su herida mortal fue sanada. Toda la tierra se maravilló en pos de la bestia</w:t>
      </w:r>
      <w:r w:rsidRPr="00316179">
        <w:t xml:space="preserve"> </w:t>
      </w:r>
      <w:r>
        <w:t>(</w:t>
      </w:r>
      <w:r w:rsidRPr="00E1167D">
        <w:rPr>
          <w:b/>
          <w:bCs/>
        </w:rPr>
        <w:t>Apocalipsis 13:1-2</w:t>
      </w:r>
      <w:r>
        <w:t>).</w:t>
      </w:r>
    </w:p>
    <w:p w14:paraId="304EF8AB" w14:textId="2574B35C" w:rsidR="004F77C4" w:rsidRDefault="00701FEF" w:rsidP="002C77F7">
      <w:pPr>
        <w:jc w:val="both"/>
      </w:pPr>
      <w:r>
        <w:t xml:space="preserve">Esa </w:t>
      </w:r>
      <w:r w:rsidRPr="00EB7315">
        <w:rPr>
          <w:i/>
          <w:iCs/>
        </w:rPr>
        <w:t>primera bestia</w:t>
      </w:r>
      <w:r w:rsidR="00A37C2D">
        <w:t xml:space="preserve"> </w:t>
      </w:r>
      <w:r w:rsidR="00284F49">
        <w:t>es</w:t>
      </w:r>
      <w:r>
        <w:t xml:space="preserve"> la misma </w:t>
      </w:r>
      <w:r w:rsidR="00D123A6">
        <w:t xml:space="preserve">que </w:t>
      </w:r>
      <w:r>
        <w:t>representa</w:t>
      </w:r>
      <w:r w:rsidR="00294CDE">
        <w:t xml:space="preserve"> el cuerno pequeño de</w:t>
      </w:r>
      <w:r w:rsidR="007773A9">
        <w:t xml:space="preserve"> la cuarta bestia de </w:t>
      </w:r>
      <w:r w:rsidR="007773A9" w:rsidRPr="007773A9">
        <w:rPr>
          <w:b/>
          <w:bCs/>
        </w:rPr>
        <w:t>Daniel 7</w:t>
      </w:r>
      <w:r w:rsidR="00D123A6">
        <w:t>:</w:t>
      </w:r>
      <w:r w:rsidR="00294CDE">
        <w:t xml:space="preserve"> e</w:t>
      </w:r>
      <w:r w:rsidR="004F77C4">
        <w:t>l papado</w:t>
      </w:r>
      <w:r w:rsidR="00284F49">
        <w:t>. I</w:t>
      </w:r>
      <w:r w:rsidR="005C479F">
        <w:t>ncluye</w:t>
      </w:r>
      <w:r w:rsidR="004F77C4">
        <w:t xml:space="preserve"> </w:t>
      </w:r>
      <w:r w:rsidR="00284F49">
        <w:t>rasgo</w:t>
      </w:r>
      <w:r w:rsidR="004F77C4">
        <w:t>s de Grecia (leopardo), Medo Persia (oso)</w:t>
      </w:r>
      <w:r w:rsidR="00101929">
        <w:t>,</w:t>
      </w:r>
      <w:r w:rsidR="004F77C4">
        <w:t xml:space="preserve"> Babilonia (León)</w:t>
      </w:r>
      <w:r w:rsidR="00101929">
        <w:t xml:space="preserve"> y Roma pagana</w:t>
      </w:r>
      <w:r>
        <w:t xml:space="preserve"> (dragón)</w:t>
      </w:r>
      <w:r w:rsidR="009359B0">
        <w:t>: “</w:t>
      </w:r>
      <w:r w:rsidR="009359B0" w:rsidRPr="009359B0">
        <w:rPr>
          <w:color w:val="640000"/>
        </w:rPr>
        <w:t>Si bien el dragón representa primero a Satanás, en sentido derivado es un símbolo de la Roma pagana</w:t>
      </w:r>
      <w:r w:rsidR="009359B0">
        <w:t>” (</w:t>
      </w:r>
      <w:r w:rsidR="009359B0" w:rsidRPr="009359B0">
        <w:t>CS 434.2</w:t>
      </w:r>
      <w:r w:rsidR="00101929">
        <w:t>)</w:t>
      </w:r>
      <w:r w:rsidR="004F77C4">
        <w:t>.</w:t>
      </w:r>
      <w:r w:rsidR="00DA1C0A">
        <w:t xml:space="preserve"> </w:t>
      </w:r>
      <w:r w:rsidR="00414979">
        <w:t>S</w:t>
      </w:r>
      <w:r w:rsidR="00DA1C0A">
        <w:t>ufr</w:t>
      </w:r>
      <w:r w:rsidR="003C4EB9">
        <w:t>e</w:t>
      </w:r>
      <w:r w:rsidR="00DA1C0A">
        <w:t xml:space="preserve"> una herida mortal,</w:t>
      </w:r>
      <w:r w:rsidR="00806FCE">
        <w:t xml:space="preserve"> pero</w:t>
      </w:r>
      <w:r w:rsidR="00DA1C0A">
        <w:t xml:space="preserve"> </w:t>
      </w:r>
      <w:r w:rsidR="00414979">
        <w:t>posterior</w:t>
      </w:r>
      <w:r w:rsidR="005C479F">
        <w:t xml:space="preserve">mente </w:t>
      </w:r>
      <w:r w:rsidR="00DA1C0A">
        <w:t>sana.</w:t>
      </w:r>
      <w:r w:rsidR="004F77C4">
        <w:t xml:space="preserve"> La</w:t>
      </w:r>
      <w:r w:rsidR="0040544F">
        <w:t xml:space="preserve"> </w:t>
      </w:r>
      <w:r w:rsidR="0040544F" w:rsidRPr="00EB7315">
        <w:rPr>
          <w:i/>
          <w:iCs/>
        </w:rPr>
        <w:t>segunda bestia</w:t>
      </w:r>
      <w:r w:rsidR="00A37C2D">
        <w:t xml:space="preserve"> </w:t>
      </w:r>
      <w:r w:rsidR="00284F49">
        <w:t>pasa</w:t>
      </w:r>
      <w:r w:rsidR="004F77C4">
        <w:t xml:space="preserve"> de ser como un manso cordero</w:t>
      </w:r>
      <w:r w:rsidR="00A411A2">
        <w:t>,</w:t>
      </w:r>
      <w:r w:rsidR="004F77C4">
        <w:t xml:space="preserve"> a </w:t>
      </w:r>
      <w:r w:rsidR="005C479F">
        <w:t>hablar como</w:t>
      </w:r>
      <w:r w:rsidR="004F77C4">
        <w:t xml:space="preserve"> un dragón: el mismo dragón que dio su poder a la primera bestia</w:t>
      </w:r>
      <w:r w:rsidR="005C479F">
        <w:t xml:space="preserve"> </w:t>
      </w:r>
      <w:r w:rsidR="000101B6">
        <w:t>según el vers</w:t>
      </w:r>
      <w:r w:rsidR="00284F49">
        <w:t>.</w:t>
      </w:r>
      <w:r w:rsidR="005C479F">
        <w:t xml:space="preserve"> </w:t>
      </w:r>
      <w:r w:rsidR="005C479F" w:rsidRPr="003C4EB9">
        <w:rPr>
          <w:b/>
          <w:bCs/>
        </w:rPr>
        <w:t>2</w:t>
      </w:r>
      <w:r w:rsidR="004F77C4">
        <w:t>.</w:t>
      </w:r>
      <w:r w:rsidR="00041C5D">
        <w:t xml:space="preserve"> </w:t>
      </w:r>
      <w:r w:rsidR="00284F49">
        <w:t>Es</w:t>
      </w:r>
      <w:r w:rsidR="00041C5D">
        <w:t xml:space="preserve"> claro que adorar la imagen de la bestia equivale a adorar a la bestia, que </w:t>
      </w:r>
      <w:r w:rsidR="00EB7315">
        <w:t>a su vez equivale a</w:t>
      </w:r>
      <w:r w:rsidR="00041C5D">
        <w:t xml:space="preserve"> adorar al dragón que les da su poder</w:t>
      </w:r>
      <w:r w:rsidR="003C4EB9">
        <w:t xml:space="preserve">: </w:t>
      </w:r>
      <w:r w:rsidR="00284F49">
        <w:t xml:space="preserve">un asunto serio </w:t>
      </w:r>
      <w:r w:rsidR="003C4EB9">
        <w:t>sin duda.</w:t>
      </w:r>
    </w:p>
    <w:p w14:paraId="1F3F7315" w14:textId="2A0EF23B" w:rsidR="00635BDB" w:rsidRDefault="005C479F" w:rsidP="002C77F7">
      <w:pPr>
        <w:jc w:val="both"/>
      </w:pPr>
      <w:r>
        <w:t>La sucesión de poderes terrenales que describe</w:t>
      </w:r>
      <w:r w:rsidR="00921FD4">
        <w:t xml:space="preserve"> </w:t>
      </w:r>
      <w:r w:rsidR="00921FD4" w:rsidRPr="005C479F">
        <w:rPr>
          <w:b/>
          <w:bCs/>
        </w:rPr>
        <w:t>Apocalipsis 12</w:t>
      </w:r>
      <w:r w:rsidR="00921FD4">
        <w:t xml:space="preserve">, </w:t>
      </w:r>
      <w:r w:rsidR="00921FD4" w:rsidRPr="005C479F">
        <w:rPr>
          <w:b/>
          <w:bCs/>
        </w:rPr>
        <w:t>13</w:t>
      </w:r>
      <w:r w:rsidR="00921FD4">
        <w:t xml:space="preserve"> y </w:t>
      </w:r>
      <w:r w:rsidR="00921FD4" w:rsidRPr="005C479F">
        <w:rPr>
          <w:b/>
          <w:bCs/>
        </w:rPr>
        <w:t>17</w:t>
      </w:r>
      <w:r>
        <w:t xml:space="preserve"> está representada en</w:t>
      </w:r>
      <w:r w:rsidR="005F1728">
        <w:t xml:space="preserve"> varios lugares</w:t>
      </w:r>
      <w:r w:rsidR="00382DC6">
        <w:t xml:space="preserve"> de la Biblia</w:t>
      </w:r>
      <w:r w:rsidR="005F1728">
        <w:t xml:space="preserve"> como</w:t>
      </w:r>
      <w:r>
        <w:t xml:space="preserve"> un </w:t>
      </w:r>
      <w:r w:rsidR="0040757F">
        <w:t>dragón</w:t>
      </w:r>
      <w:r>
        <w:t xml:space="preserve"> </w:t>
      </w:r>
      <w:r w:rsidR="004332F3">
        <w:t>con</w:t>
      </w:r>
      <w:r w:rsidR="00921FD4">
        <w:t xml:space="preserve"> siete cabezas y diez cuernos. En </w:t>
      </w:r>
      <w:r w:rsidR="00921FD4" w:rsidRPr="005C479F">
        <w:rPr>
          <w:b/>
          <w:bCs/>
        </w:rPr>
        <w:t>Apocalipsis 12</w:t>
      </w:r>
      <w:r w:rsidR="00BD392D">
        <w:t xml:space="preserve">, </w:t>
      </w:r>
      <w:r w:rsidR="00921FD4">
        <w:t>las</w:t>
      </w:r>
      <w:r w:rsidR="005610DE">
        <w:t xml:space="preserve"> siete</w:t>
      </w:r>
      <w:r w:rsidR="00921FD4">
        <w:t xml:space="preserve"> cabezas tienen </w:t>
      </w:r>
      <w:r w:rsidR="00921FD4" w:rsidRPr="004C7277">
        <w:rPr>
          <w:i/>
          <w:iCs/>
        </w:rPr>
        <w:t>coronas</w:t>
      </w:r>
      <w:r w:rsidR="00921FD4">
        <w:t xml:space="preserve">, y en </w:t>
      </w:r>
      <w:r w:rsidR="00921FD4" w:rsidRPr="005C479F">
        <w:rPr>
          <w:b/>
          <w:bCs/>
        </w:rPr>
        <w:t>Apocalipsis 13</w:t>
      </w:r>
      <w:r w:rsidR="00921FD4">
        <w:t xml:space="preserve"> </w:t>
      </w:r>
      <w:r w:rsidR="00BD392D">
        <w:t>son</w:t>
      </w:r>
      <w:r w:rsidR="00921FD4">
        <w:t xml:space="preserve"> los </w:t>
      </w:r>
      <w:r w:rsidR="005610DE">
        <w:t xml:space="preserve">diez </w:t>
      </w:r>
      <w:r w:rsidR="00921FD4">
        <w:t>cuernos</w:t>
      </w:r>
      <w:r w:rsidR="00BD392D">
        <w:t xml:space="preserve"> los que llevan </w:t>
      </w:r>
      <w:r w:rsidR="00BD392D" w:rsidRPr="004C7277">
        <w:rPr>
          <w:i/>
          <w:iCs/>
        </w:rPr>
        <w:t>coronas</w:t>
      </w:r>
      <w:r w:rsidR="002A6A5E">
        <w:t xml:space="preserve"> (griego: </w:t>
      </w:r>
      <w:r w:rsidR="002A6A5E" w:rsidRPr="002A6A5E">
        <w:rPr>
          <w:rFonts w:ascii="Courier New" w:hAnsi="Courier New" w:cs="Courier New"/>
          <w:b/>
          <w:bCs/>
          <w:i/>
          <w:iCs/>
        </w:rPr>
        <w:t>diadema</w:t>
      </w:r>
      <w:r w:rsidR="002A6A5E">
        <w:t>). Significa</w:t>
      </w:r>
      <w:r w:rsidR="005610DE">
        <w:t xml:space="preserve"> en ambos casos</w:t>
      </w:r>
      <w:r w:rsidR="002A6A5E">
        <w:t xml:space="preserve"> realeza, reyes o reinos</w:t>
      </w:r>
      <w:r w:rsidR="00921FD4">
        <w:t xml:space="preserve">. </w:t>
      </w:r>
      <w:r w:rsidR="00B4576C" w:rsidRPr="00B4576C">
        <w:t>Según</w:t>
      </w:r>
      <w:r w:rsidR="00921FD4" w:rsidRPr="00B4576C">
        <w:t xml:space="preserve"> </w:t>
      </w:r>
      <w:r w:rsidR="00921FD4" w:rsidRPr="005C479F">
        <w:rPr>
          <w:b/>
          <w:bCs/>
        </w:rPr>
        <w:t>Apocalipsis 17</w:t>
      </w:r>
      <w:r w:rsidR="00DA1C0A" w:rsidRPr="005C479F">
        <w:rPr>
          <w:b/>
          <w:bCs/>
        </w:rPr>
        <w:t>:9-10</w:t>
      </w:r>
      <w:r w:rsidR="005610DE">
        <w:rPr>
          <w:b/>
          <w:bCs/>
        </w:rPr>
        <w:t>,</w:t>
      </w:r>
      <w:r w:rsidR="00921FD4">
        <w:t xml:space="preserve"> las siete cabezas son siete montes, que son siete reinos</w:t>
      </w:r>
      <w:r w:rsidR="00B4576C">
        <w:t xml:space="preserve"> sucesivos</w:t>
      </w:r>
      <w:r w:rsidR="008E7168">
        <w:t>.</w:t>
      </w:r>
      <w:r w:rsidR="00B4576C">
        <w:t xml:space="preserve"> También los diez cuernos son diez reinos, </w:t>
      </w:r>
      <w:r w:rsidR="002456FF">
        <w:t>aunque</w:t>
      </w:r>
      <w:r w:rsidR="00B4576C">
        <w:t xml:space="preserve"> contemporáneos</w:t>
      </w:r>
      <w:r w:rsidR="00A47AA6">
        <w:t xml:space="preserve"> entre ellos</w:t>
      </w:r>
      <w:r w:rsidR="00B4576C">
        <w:t xml:space="preserve"> y no sucesivos</w:t>
      </w:r>
      <w:r w:rsidR="00A47AA6">
        <w:t xml:space="preserve"> como los siete</w:t>
      </w:r>
      <w:r w:rsidR="005610DE">
        <w:t xml:space="preserve"> citados antes</w:t>
      </w:r>
      <w:r w:rsidR="00CE728F">
        <w:t xml:space="preserve"> (</w:t>
      </w:r>
      <w:r w:rsidR="00CE728F" w:rsidRPr="00CE728F">
        <w:rPr>
          <w:b/>
          <w:bCs/>
        </w:rPr>
        <w:t>Daniel 7:24</w:t>
      </w:r>
      <w:r w:rsidR="00CE728F">
        <w:t>)</w:t>
      </w:r>
      <w:r w:rsidR="00B4576C">
        <w:t>.</w:t>
      </w:r>
    </w:p>
    <w:p w14:paraId="6CF757F0" w14:textId="53ED8111" w:rsidR="005F2043" w:rsidRDefault="005F1185" w:rsidP="005F2043">
      <w:pPr>
        <w:jc w:val="both"/>
      </w:pPr>
      <w:r>
        <w:t xml:space="preserve">El listado de </w:t>
      </w:r>
      <w:r w:rsidRPr="00F05181">
        <w:rPr>
          <w:b/>
          <w:bCs/>
        </w:rPr>
        <w:t>Apocalipsis 13</w:t>
      </w:r>
      <w:r>
        <w:rPr>
          <w:b/>
          <w:bCs/>
        </w:rPr>
        <w:t>:2</w:t>
      </w:r>
      <w:r>
        <w:t xml:space="preserve"> sigue un orden inverso al de </w:t>
      </w:r>
      <w:r w:rsidRPr="00F05181">
        <w:rPr>
          <w:b/>
          <w:bCs/>
        </w:rPr>
        <w:t>Daniel 7</w:t>
      </w:r>
      <w:r>
        <w:t xml:space="preserve">, dado que Daniel y Juan vieron la secuencia Babilonia –&gt; Medo Persia –&gt; Grecia –&gt; Roma en un orden distinto: Daniel las observó de forma prospectiva, desde Babilonia en la que vivió; mientras que Juan lo hizo de forma retrospectiva, desde el imperio de Roma de sus días. </w:t>
      </w:r>
      <w:r w:rsidR="0038368B">
        <w:t>E</w:t>
      </w:r>
      <w:r w:rsidR="008E7168">
        <w:t xml:space="preserve">n los tres </w:t>
      </w:r>
      <w:r w:rsidR="00B4576C">
        <w:t xml:space="preserve">capítulos </w:t>
      </w:r>
      <w:r w:rsidR="0038368B">
        <w:t>se trata del mismo poder</w:t>
      </w:r>
      <w:r w:rsidR="00DA1C0A">
        <w:t xml:space="preserve"> cabalgando sobre siete gobiernos terrenales s</w:t>
      </w:r>
      <w:r w:rsidR="0069198B">
        <w:t>ecuenciale</w:t>
      </w:r>
      <w:r w:rsidR="00DA1C0A">
        <w:t>s. N</w:t>
      </w:r>
      <w:r w:rsidR="008E7168">
        <w:t>o son veintiún reinos</w:t>
      </w:r>
      <w:r w:rsidR="00DA1C0A">
        <w:t>, sino los mismos siete</w:t>
      </w:r>
      <w:r w:rsidR="00903F22">
        <w:t>,</w:t>
      </w:r>
      <w:r w:rsidR="008E7168">
        <w:t xml:space="preserve"> </w:t>
      </w:r>
      <w:r w:rsidR="00831AFC">
        <w:t>estando en cada ca</w:t>
      </w:r>
      <w:r w:rsidR="00F90DFA">
        <w:t>pítulo</w:t>
      </w:r>
      <w:r w:rsidR="008E7168">
        <w:t xml:space="preserve"> el foco puesto especialmente en uno de los </w:t>
      </w:r>
      <w:r w:rsidR="00C27888">
        <w:t>gobiernos</w:t>
      </w:r>
      <w:r w:rsidR="007B511F">
        <w:t xml:space="preserve"> (o imperios)</w:t>
      </w:r>
      <w:r w:rsidR="00C27888">
        <w:t xml:space="preserve"> terrenales</w:t>
      </w:r>
      <w:r>
        <w:t xml:space="preserve">. </w:t>
      </w:r>
      <w:r w:rsidR="00FC4F10">
        <w:rPr>
          <w:noProof/>
        </w:rPr>
        <w:lastRenderedPageBreak/>
        <w:drawing>
          <wp:anchor distT="0" distB="0" distL="114300" distR="114300" simplePos="0" relativeHeight="251658240" behindDoc="0" locked="0" layoutInCell="1" allowOverlap="1" wp14:anchorId="2605911E" wp14:editId="142225DF">
            <wp:simplePos x="0" y="0"/>
            <wp:positionH relativeFrom="column">
              <wp:posOffset>4110990</wp:posOffset>
            </wp:positionH>
            <wp:positionV relativeFrom="paragraph">
              <wp:posOffset>0</wp:posOffset>
            </wp:positionV>
            <wp:extent cx="1237615" cy="1637665"/>
            <wp:effectExtent l="0" t="0" r="635" b="635"/>
            <wp:wrapSquare wrapText="bothSides"/>
            <wp:docPr id="3" name="Imagen 3" descr="Un hombre en traje con la boca abiert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en traje con la boca abierta&#10;&#10;Descripción generada automáticamente con confianza media"/>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7615" cy="1637665"/>
                    </a:xfrm>
                    <a:prstGeom prst="rect">
                      <a:avLst/>
                    </a:prstGeom>
                  </pic:spPr>
                </pic:pic>
              </a:graphicData>
            </a:graphic>
            <wp14:sizeRelH relativeFrom="margin">
              <wp14:pctWidth>0</wp14:pctWidth>
            </wp14:sizeRelH>
            <wp14:sizeRelV relativeFrom="margin">
              <wp14:pctHeight>0</wp14:pctHeight>
            </wp14:sizeRelV>
          </wp:anchor>
        </w:drawing>
      </w:r>
      <w:r>
        <w:t>Esa fue la</w:t>
      </w:r>
      <w:r w:rsidR="005F2043">
        <w:t xml:space="preserve"> comprensión del pionero John Nevins Andrews</w:t>
      </w:r>
      <w:r>
        <w:t>, que intento resumir a continuación:</w:t>
      </w:r>
    </w:p>
    <w:p w14:paraId="3CBE30E7" w14:textId="24B3DC97" w:rsidR="003C67A0" w:rsidRDefault="003C67A0" w:rsidP="00613B78">
      <w:pPr>
        <w:pStyle w:val="Prrafodelista"/>
        <w:numPr>
          <w:ilvl w:val="0"/>
          <w:numId w:val="4"/>
        </w:numPr>
        <w:jc w:val="both"/>
      </w:pPr>
      <w:r>
        <w:t xml:space="preserve">En </w:t>
      </w:r>
      <w:r w:rsidRPr="00B63E8F">
        <w:rPr>
          <w:b/>
          <w:bCs/>
        </w:rPr>
        <w:t>Apocalipsis 12</w:t>
      </w:r>
      <w:r>
        <w:t xml:space="preserve"> se ve al </w:t>
      </w:r>
      <w:r w:rsidRPr="005007D8">
        <w:rPr>
          <w:b/>
          <w:bCs/>
        </w:rPr>
        <w:t>dragón</w:t>
      </w:r>
      <w:r>
        <w:t xml:space="preserve"> </w:t>
      </w:r>
      <w:r w:rsidRPr="00613B78">
        <w:rPr>
          <w:i/>
          <w:iCs/>
        </w:rPr>
        <w:t>en el cielo</w:t>
      </w:r>
      <w:r w:rsidR="00063C3A">
        <w:t xml:space="preserve"> </w:t>
      </w:r>
      <w:r w:rsidR="00613B78" w:rsidRPr="00613B78">
        <w:t>haciendo caer a la tercera parte de los ángeles</w:t>
      </w:r>
      <w:r w:rsidR="00141601">
        <w:t xml:space="preserve"> y siendo </w:t>
      </w:r>
      <w:r w:rsidR="00BE5304">
        <w:t>expulsado</w:t>
      </w:r>
      <w:r w:rsidR="0074746C">
        <w:t xml:space="preserve"> tras provocar una guerra allí</w:t>
      </w:r>
      <w:r w:rsidRPr="00613B78">
        <w:t>.</w:t>
      </w:r>
      <w:r>
        <w:t xml:space="preserve"> Luego </w:t>
      </w:r>
      <w:r w:rsidR="00141601">
        <w:t>aparece</w:t>
      </w:r>
      <w:r w:rsidR="0074746C">
        <w:t xml:space="preserve"> en la tierra</w:t>
      </w:r>
      <w:r>
        <w:t xml:space="preserve"> persiguiendo al Hijo varón</w:t>
      </w:r>
      <w:r w:rsidR="00E53C88">
        <w:t>,</w:t>
      </w:r>
      <w:r w:rsidR="00141601">
        <w:t xml:space="preserve"> y finalmente al remanente</w:t>
      </w:r>
      <w:r>
        <w:t>. Es una vislumbre del conflicto de los siglos que comenzó en el cielo</w:t>
      </w:r>
      <w:r w:rsidR="002C1C68">
        <w:t xml:space="preserve"> y se trasladó a la tierra</w:t>
      </w:r>
      <w:r>
        <w:t xml:space="preserve">. </w:t>
      </w:r>
      <w:r w:rsidR="004E5C73">
        <w:t xml:space="preserve">Aunque </w:t>
      </w:r>
      <w:r w:rsidR="00C4423B">
        <w:t>aludiendo a</w:t>
      </w:r>
      <w:r w:rsidR="004E5C73">
        <w:t>l comienzo y el final del conflicto, s</w:t>
      </w:r>
      <w:r>
        <w:t xml:space="preserve">e </w:t>
      </w:r>
      <w:r w:rsidR="004E5C73">
        <w:t>centra especialmente en</w:t>
      </w:r>
      <w:r>
        <w:t xml:space="preserve"> la acción del “</w:t>
      </w:r>
      <w:r w:rsidRPr="00613B78">
        <w:rPr>
          <w:color w:val="000099"/>
        </w:rPr>
        <w:t>dragón</w:t>
      </w:r>
      <w:r>
        <w:t>”, “</w:t>
      </w:r>
      <w:r w:rsidRPr="00613B78">
        <w:rPr>
          <w:color w:val="000099"/>
        </w:rPr>
        <w:t>la serpiente antigua… diablo y Satanás</w:t>
      </w:r>
      <w:r>
        <w:t>”</w:t>
      </w:r>
      <w:r w:rsidR="004E5C73">
        <w:t xml:space="preserve"> (vers.</w:t>
      </w:r>
      <w:r w:rsidR="004E5C73" w:rsidRPr="005007D8">
        <w:rPr>
          <w:b/>
          <w:bCs/>
        </w:rPr>
        <w:t xml:space="preserve"> 9</w:t>
      </w:r>
      <w:r w:rsidR="004E5C73">
        <w:t>)</w:t>
      </w:r>
      <w:r w:rsidR="00613B78">
        <w:t xml:space="preserve"> en</w:t>
      </w:r>
      <w:r w:rsidR="00923210">
        <w:t xml:space="preserve"> </w:t>
      </w:r>
      <w:r w:rsidR="00B378B9">
        <w:t>el período de</w:t>
      </w:r>
      <w:r w:rsidR="00923210">
        <w:t xml:space="preserve"> </w:t>
      </w:r>
      <w:r w:rsidR="00923210" w:rsidRPr="00613B78">
        <w:rPr>
          <w:b/>
          <w:bCs/>
        </w:rPr>
        <w:t>Roma pagana</w:t>
      </w:r>
      <w:r w:rsidR="00923210">
        <w:t xml:space="preserve"> con su religión de estado,</w:t>
      </w:r>
      <w:r>
        <w:t xml:space="preserve"> </w:t>
      </w:r>
      <w:r w:rsidRPr="00B87F7E">
        <w:rPr>
          <w:i/>
          <w:iCs/>
        </w:rPr>
        <w:t>antes de</w:t>
      </w:r>
      <w:r>
        <w:t xml:space="preserve"> los 1260 años</w:t>
      </w:r>
      <w:r w:rsidR="00E53C88">
        <w:t xml:space="preserve">, </w:t>
      </w:r>
      <w:r w:rsidR="004E5C73">
        <w:t xml:space="preserve">antes de establecerse </w:t>
      </w:r>
      <w:r>
        <w:t>el papado.</w:t>
      </w:r>
      <w:r w:rsidR="0074746C">
        <w:tab/>
      </w:r>
      <w:r w:rsidR="00613B78">
        <w:br/>
      </w:r>
    </w:p>
    <w:p w14:paraId="5445606D" w14:textId="21C527A8" w:rsidR="003C67A0" w:rsidRDefault="003C67A0" w:rsidP="00613B78">
      <w:pPr>
        <w:pStyle w:val="Prrafodelista"/>
        <w:numPr>
          <w:ilvl w:val="0"/>
          <w:numId w:val="4"/>
        </w:numPr>
        <w:jc w:val="both"/>
      </w:pPr>
      <w:r>
        <w:t xml:space="preserve">En </w:t>
      </w:r>
      <w:r w:rsidRPr="00B63E8F">
        <w:rPr>
          <w:b/>
          <w:bCs/>
        </w:rPr>
        <w:t>Apocalipsis 13</w:t>
      </w:r>
      <w:r>
        <w:t xml:space="preserve"> se ve a</w:t>
      </w:r>
      <w:r w:rsidR="00656272">
        <w:t xml:space="preserve"> la</w:t>
      </w:r>
      <w:r>
        <w:t xml:space="preserve"> bestia </w:t>
      </w:r>
      <w:r w:rsidRPr="00613B78">
        <w:rPr>
          <w:i/>
          <w:iCs/>
        </w:rPr>
        <w:t>su</w:t>
      </w:r>
      <w:r w:rsidR="004B3636">
        <w:rPr>
          <w:i/>
          <w:iCs/>
        </w:rPr>
        <w:t>rg</w:t>
      </w:r>
      <w:r w:rsidRPr="00613B78">
        <w:rPr>
          <w:i/>
          <w:iCs/>
        </w:rPr>
        <w:t>iendo de las aguas del mar</w:t>
      </w:r>
      <w:r w:rsidR="00767027" w:rsidRPr="00767027">
        <w:t>.</w:t>
      </w:r>
      <w:r>
        <w:t xml:space="preserve"> </w:t>
      </w:r>
      <w:r w:rsidR="00767027">
        <w:t xml:space="preserve">Según </w:t>
      </w:r>
      <w:r w:rsidRPr="00613B78">
        <w:rPr>
          <w:b/>
          <w:bCs/>
        </w:rPr>
        <w:t>Apocalipsis 17:15</w:t>
      </w:r>
      <w:r>
        <w:t xml:space="preserve"> </w:t>
      </w:r>
      <w:r w:rsidR="00923210">
        <w:t>“</w:t>
      </w:r>
      <w:r w:rsidR="00767027">
        <w:rPr>
          <w:color w:val="000099"/>
        </w:rPr>
        <w:t>l</w:t>
      </w:r>
      <w:r w:rsidR="00923210" w:rsidRPr="00613B78">
        <w:rPr>
          <w:color w:val="000099"/>
        </w:rPr>
        <w:t>as aguas que has visto, donde se sienta la ramera, son pueblos, muchedumbres, naciones y lenguas</w:t>
      </w:r>
      <w:r w:rsidR="00923210">
        <w:t>”.</w:t>
      </w:r>
      <w:r w:rsidR="00576AB5">
        <w:t xml:space="preserve"> </w:t>
      </w:r>
      <w:r w:rsidR="002B23FD" w:rsidRPr="002B23FD">
        <w:rPr>
          <w:b/>
          <w:bCs/>
        </w:rPr>
        <w:t>Daniel 7:2-3</w:t>
      </w:r>
      <w:r w:rsidR="002B23FD">
        <w:t xml:space="preserve"> </w:t>
      </w:r>
      <w:r w:rsidR="0057735F">
        <w:t xml:space="preserve">indica que </w:t>
      </w:r>
      <w:r w:rsidR="002B23FD">
        <w:t>s</w:t>
      </w:r>
      <w:r w:rsidR="00576AB5">
        <w:t>urge</w:t>
      </w:r>
      <w:r w:rsidR="00767027">
        <w:t xml:space="preserve"> </w:t>
      </w:r>
      <w:r w:rsidR="002B23FD">
        <w:t>específicamente del</w:t>
      </w:r>
      <w:r w:rsidR="00576AB5">
        <w:t xml:space="preserve"> “</w:t>
      </w:r>
      <w:r w:rsidR="00576AB5" w:rsidRPr="00613B78">
        <w:rPr>
          <w:color w:val="000099"/>
        </w:rPr>
        <w:t>gran mar</w:t>
      </w:r>
      <w:r w:rsidR="00576AB5">
        <w:t>”</w:t>
      </w:r>
      <w:r w:rsidR="005452FD">
        <w:t>: a</w:t>
      </w:r>
      <w:r w:rsidR="002B23FD">
        <w:t xml:space="preserve">sí se conocía </w:t>
      </w:r>
      <w:r w:rsidR="00B87F7E">
        <w:t>a</w:t>
      </w:r>
      <w:r w:rsidR="005452FD">
        <w:t>l</w:t>
      </w:r>
      <w:r w:rsidR="00B87F7E">
        <w:t xml:space="preserve"> </w:t>
      </w:r>
      <w:r w:rsidR="00512F15">
        <w:t>actual</w:t>
      </w:r>
      <w:r w:rsidR="00576AB5">
        <w:t xml:space="preserve"> Mediterráneo</w:t>
      </w:r>
      <w:r w:rsidR="00615025">
        <w:t>, en</w:t>
      </w:r>
      <w:r w:rsidR="002B23FD">
        <w:t xml:space="preserve"> </w:t>
      </w:r>
      <w:r w:rsidR="00576AB5">
        <w:t xml:space="preserve">el </w:t>
      </w:r>
      <w:r w:rsidR="008D067D">
        <w:t>suroeste</w:t>
      </w:r>
      <w:r w:rsidR="00576AB5">
        <w:t xml:space="preserve"> de Europa</w:t>
      </w:r>
      <w:r w:rsidR="0057735F">
        <w:t>:</w:t>
      </w:r>
      <w:r w:rsidR="00576AB5">
        <w:t xml:space="preserve"> una región</w:t>
      </w:r>
      <w:r w:rsidR="00F65949">
        <w:t xml:space="preserve"> muy poblada,</w:t>
      </w:r>
      <w:r w:rsidR="00576AB5">
        <w:t xml:space="preserve"> plurinacional y plurilingüe. </w:t>
      </w:r>
      <w:r w:rsidR="00512F15">
        <w:t>Se refiere</w:t>
      </w:r>
      <w:r w:rsidR="00923210">
        <w:t xml:space="preserve"> al surgimiento de </w:t>
      </w:r>
      <w:r w:rsidR="00923210" w:rsidRPr="00613B78">
        <w:rPr>
          <w:b/>
          <w:bCs/>
        </w:rPr>
        <w:t>Roma papal</w:t>
      </w:r>
      <w:r w:rsidR="00923210">
        <w:t>, al período de los 1260 años</w:t>
      </w:r>
      <w:r w:rsidR="00BE772F">
        <w:t xml:space="preserve"> que comenzó en el año 538, cuando Justiniano logró </w:t>
      </w:r>
      <w:r w:rsidR="0057735F">
        <w:t>establecer a</w:t>
      </w:r>
      <w:r w:rsidR="00BE772F">
        <w:t xml:space="preserve"> Virgilio, el obispo de Roma, </w:t>
      </w:r>
      <w:r w:rsidR="0057735F">
        <w:t>como</w:t>
      </w:r>
      <w:r w:rsidR="00BE772F">
        <w:t xml:space="preserve"> cabeza de todos los obispos </w:t>
      </w:r>
      <w:r w:rsidR="00527F9E">
        <w:t xml:space="preserve">(cabeza </w:t>
      </w:r>
      <w:r w:rsidR="00BE772F">
        <w:t>de la cristiandad)</w:t>
      </w:r>
      <w:r w:rsidR="00D66FF5">
        <w:t xml:space="preserve">. </w:t>
      </w:r>
      <w:r w:rsidR="00C35451">
        <w:t>Eso c</w:t>
      </w:r>
      <w:r w:rsidR="0057735F">
        <w:t xml:space="preserve">ontinuaría perpetuándose </w:t>
      </w:r>
      <w:r w:rsidR="00D66FF5">
        <w:t>en una</w:t>
      </w:r>
      <w:r w:rsidR="0057735F">
        <w:t xml:space="preserve"> sucesión de </w:t>
      </w:r>
      <w:r w:rsidR="0057735F" w:rsidRPr="0057735F">
        <w:rPr>
          <w:i/>
          <w:iCs/>
        </w:rPr>
        <w:t>papas</w:t>
      </w:r>
      <w:r w:rsidR="00BE772F">
        <w:t xml:space="preserve">. </w:t>
      </w:r>
      <w:r w:rsidR="00C35451">
        <w:t>P</w:t>
      </w:r>
      <w:r w:rsidR="0074746C">
        <w:t>ropició</w:t>
      </w:r>
      <w:r w:rsidR="00BE772F">
        <w:t xml:space="preserve"> la</w:t>
      </w:r>
      <w:r w:rsidR="00923210">
        <w:t xml:space="preserve"> persecución de la Edad Media</w:t>
      </w:r>
      <w:r w:rsidR="00576AB5">
        <w:t>, que duró hasta recibir la herida mortal en 1</w:t>
      </w:r>
      <w:r w:rsidR="0074746C">
        <w:t>798</w:t>
      </w:r>
      <w:r w:rsidR="00C35451">
        <w:t>: un total de 1260 años (o “</w:t>
      </w:r>
      <w:r w:rsidR="00C35451" w:rsidRPr="00121224">
        <w:rPr>
          <w:color w:val="000099"/>
        </w:rPr>
        <w:t>42 meses</w:t>
      </w:r>
      <w:r w:rsidR="00C35451">
        <w:t>”, o “</w:t>
      </w:r>
      <w:r w:rsidR="00C35451" w:rsidRPr="00201D83">
        <w:rPr>
          <w:color w:val="000099"/>
        </w:rPr>
        <w:t>tiempo, tiempos y la mitad de un tiempo</w:t>
      </w:r>
      <w:r w:rsidR="00C35451">
        <w:t>”)</w:t>
      </w:r>
      <w:r w:rsidR="00576AB5">
        <w:t>.</w:t>
      </w:r>
      <w:r w:rsidR="0057735F">
        <w:tab/>
      </w:r>
      <w:r w:rsidR="00BE772F">
        <w:br/>
      </w:r>
    </w:p>
    <w:p w14:paraId="723739AB" w14:textId="18349062" w:rsidR="00613B78" w:rsidRDefault="00923210" w:rsidP="00613B78">
      <w:pPr>
        <w:pStyle w:val="Prrafodelista"/>
        <w:numPr>
          <w:ilvl w:val="0"/>
          <w:numId w:val="4"/>
        </w:numPr>
        <w:jc w:val="both"/>
      </w:pPr>
      <w:r w:rsidRPr="007D0AC8">
        <w:rPr>
          <w:b/>
          <w:bCs/>
        </w:rPr>
        <w:t>Apocalipsis 17</w:t>
      </w:r>
      <w:r w:rsidR="007D0AC8">
        <w:t xml:space="preserve"> </w:t>
      </w:r>
      <w:r w:rsidR="00121224">
        <w:t>apunta a</w:t>
      </w:r>
      <w:r w:rsidR="007D0AC8">
        <w:t>l futuro</w:t>
      </w:r>
      <w:r w:rsidR="00B45A59">
        <w:t>.</w:t>
      </w:r>
      <w:r>
        <w:t xml:space="preserve"> </w:t>
      </w:r>
      <w:r w:rsidR="00B45A59">
        <w:t>Es</w:t>
      </w:r>
      <w:r>
        <w:t xml:space="preserve"> la bestia</w:t>
      </w:r>
      <w:r w:rsidR="00613B78">
        <w:t xml:space="preserve"> </w:t>
      </w:r>
      <w:r w:rsidR="00D02E2F">
        <w:t>“resucitando”, subiendo</w:t>
      </w:r>
      <w:r>
        <w:t xml:space="preserve"> “</w:t>
      </w:r>
      <w:r w:rsidRPr="00613B78">
        <w:rPr>
          <w:color w:val="000099"/>
        </w:rPr>
        <w:t>del abismo</w:t>
      </w:r>
      <w:r>
        <w:t xml:space="preserve">” (vers. </w:t>
      </w:r>
      <w:r w:rsidRPr="004444BE">
        <w:rPr>
          <w:b/>
          <w:bCs/>
        </w:rPr>
        <w:t>8</w:t>
      </w:r>
      <w:r>
        <w:t>)</w:t>
      </w:r>
      <w:r w:rsidR="00AD3C44">
        <w:t xml:space="preserve">. </w:t>
      </w:r>
      <w:r w:rsidR="00761081">
        <w:t>Roma papal</w:t>
      </w:r>
      <w:r w:rsidR="00D02E2F">
        <w:t xml:space="preserve"> </w:t>
      </w:r>
      <w:r w:rsidR="00032487">
        <w:t>no di</w:t>
      </w:r>
      <w:r w:rsidR="00121224">
        <w:t>sfruta</w:t>
      </w:r>
      <w:r w:rsidR="00D02E2F">
        <w:t xml:space="preserve"> ahora</w:t>
      </w:r>
      <w:r w:rsidR="00761081">
        <w:t xml:space="preserve"> del poder civil</w:t>
      </w:r>
      <w:r w:rsidR="00032487">
        <w:t>: lo perdió al</w:t>
      </w:r>
      <w:r w:rsidR="00D02E2F">
        <w:t xml:space="preserve"> sufrir</w:t>
      </w:r>
      <w:r w:rsidR="00613B78">
        <w:t xml:space="preserve"> la herida mortal</w:t>
      </w:r>
      <w:r w:rsidR="00D02E2F">
        <w:t xml:space="preserve"> que puso fin a los 1260 años </w:t>
      </w:r>
      <w:r w:rsidR="0057735F">
        <w:t>de persecución</w:t>
      </w:r>
      <w:r w:rsidR="00761081">
        <w:t xml:space="preserve">. </w:t>
      </w:r>
      <w:r w:rsidR="00D02E2F">
        <w:t xml:space="preserve">Según </w:t>
      </w:r>
      <w:r w:rsidR="00D02E2F" w:rsidRPr="00613B78">
        <w:rPr>
          <w:b/>
          <w:bCs/>
        </w:rPr>
        <w:t>Apocalipsis 20:1-3</w:t>
      </w:r>
      <w:r w:rsidR="00D02E2F">
        <w:t xml:space="preserve"> y </w:t>
      </w:r>
      <w:r w:rsidR="00D02E2F" w:rsidRPr="00613B78">
        <w:rPr>
          <w:b/>
          <w:bCs/>
        </w:rPr>
        <w:t>Romanos 10:7</w:t>
      </w:r>
      <w:r w:rsidR="008B66F8" w:rsidRPr="008B66F8">
        <w:t>,</w:t>
      </w:r>
      <w:r w:rsidR="00D02E2F" w:rsidRPr="00D02E2F">
        <w:t xml:space="preserve"> e</w:t>
      </w:r>
      <w:r w:rsidR="00761081">
        <w:t>l “</w:t>
      </w:r>
      <w:r w:rsidR="00761081" w:rsidRPr="00613B78">
        <w:rPr>
          <w:color w:val="000099"/>
        </w:rPr>
        <w:t>abismo</w:t>
      </w:r>
      <w:r w:rsidR="00761081">
        <w:t xml:space="preserve">” es el lugar de los muertos. La </w:t>
      </w:r>
      <w:r w:rsidR="00121224">
        <w:t>“</w:t>
      </w:r>
      <w:r w:rsidR="00761081">
        <w:t>ino</w:t>
      </w:r>
      <w:r w:rsidR="00D02E2F">
        <w:t>fensiva</w:t>
      </w:r>
      <w:r w:rsidR="00121224">
        <w:t>”</w:t>
      </w:r>
      <w:r w:rsidR="00761081">
        <w:t xml:space="preserve"> Roma papal </w:t>
      </w:r>
      <w:r w:rsidR="00121224">
        <w:t>que</w:t>
      </w:r>
      <w:r w:rsidR="00761081">
        <w:t xml:space="preserve"> conocemos </w:t>
      </w:r>
      <w:r w:rsidR="001C6099">
        <w:t>hoy</w:t>
      </w:r>
      <w:r w:rsidR="00761081">
        <w:t xml:space="preserve"> ha de recuperarse de su herida </w:t>
      </w:r>
      <w:r w:rsidR="00121224">
        <w:t>mortal</w:t>
      </w:r>
      <w:r w:rsidR="004444BE">
        <w:t>,</w:t>
      </w:r>
      <w:r w:rsidR="00D02E2F">
        <w:t xml:space="preserve"> “</w:t>
      </w:r>
      <w:r w:rsidR="00D02E2F" w:rsidRPr="00D02E2F">
        <w:rPr>
          <w:color w:val="000099"/>
        </w:rPr>
        <w:t xml:space="preserve">ha de subir del </w:t>
      </w:r>
      <w:r w:rsidR="00761081" w:rsidRPr="00D02E2F">
        <w:rPr>
          <w:color w:val="000099"/>
        </w:rPr>
        <w:t>abismo</w:t>
      </w:r>
      <w:r w:rsidR="00761081">
        <w:t>”</w:t>
      </w:r>
      <w:r w:rsidR="00613B78">
        <w:t xml:space="preserve"> </w:t>
      </w:r>
      <w:r w:rsidR="00761081">
        <w:t>para volver a cabalgar sobre el poder civil</w:t>
      </w:r>
      <w:r w:rsidR="00F65949">
        <w:t xml:space="preserve">, </w:t>
      </w:r>
      <w:r w:rsidR="00A411E3">
        <w:t>lo que le permitirá</w:t>
      </w:r>
      <w:r w:rsidR="00761081">
        <w:t xml:space="preserve"> perseguir</w:t>
      </w:r>
      <w:r w:rsidR="00D02E2F">
        <w:t xml:space="preserve"> </w:t>
      </w:r>
      <w:r w:rsidR="001D17F7">
        <w:t>como</w:t>
      </w:r>
      <w:r w:rsidR="00613B78">
        <w:t xml:space="preserve"> hizo</w:t>
      </w:r>
      <w:r w:rsidR="001D17F7">
        <w:t xml:space="preserve"> en la Edad Media.</w:t>
      </w:r>
      <w:r w:rsidR="00F65949">
        <w:t xml:space="preserve"> </w:t>
      </w:r>
      <w:r w:rsidR="00D02E2F">
        <w:t>Pero no lo ha</w:t>
      </w:r>
      <w:r w:rsidR="000D1CD5">
        <w:t>rá</w:t>
      </w:r>
      <w:r w:rsidR="00D02E2F">
        <w:t xml:space="preserve"> directamente, </w:t>
      </w:r>
      <w:r w:rsidR="00121224">
        <w:t>de forma personal</w:t>
      </w:r>
      <w:r w:rsidR="00F65949">
        <w:t xml:space="preserve">, sino </w:t>
      </w:r>
      <w:r w:rsidR="00170086">
        <w:t>por delegación</w:t>
      </w:r>
      <w:r w:rsidR="00F65949">
        <w:t>: mediante la “</w:t>
      </w:r>
      <w:r w:rsidR="00F65949" w:rsidRPr="00613B78">
        <w:rPr>
          <w:color w:val="000099"/>
        </w:rPr>
        <w:t>imagen</w:t>
      </w:r>
      <w:r w:rsidR="00F65949">
        <w:t>” de ella.</w:t>
      </w:r>
      <w:r w:rsidR="000D1CD5">
        <w:t xml:space="preserve"> </w:t>
      </w:r>
      <w:r w:rsidR="00F822FC">
        <w:t>Habrá</w:t>
      </w:r>
      <w:r w:rsidR="000D1CD5">
        <w:t xml:space="preserve"> alguien que le haga el trabajo, y ese alguien es “</w:t>
      </w:r>
      <w:r w:rsidR="000D1CD5" w:rsidRPr="000D1CD5">
        <w:rPr>
          <w:color w:val="000099"/>
        </w:rPr>
        <w:t>el falso profeta</w:t>
      </w:r>
      <w:r w:rsidR="000D1CD5">
        <w:t>” (</w:t>
      </w:r>
      <w:r w:rsidR="000D1CD5" w:rsidRPr="000D1CD5">
        <w:rPr>
          <w:b/>
          <w:bCs/>
        </w:rPr>
        <w:t>Apocalipsis 19:20</w:t>
      </w:r>
      <w:r w:rsidR="000D1CD5">
        <w:t xml:space="preserve"> y </w:t>
      </w:r>
      <w:r w:rsidR="000D1CD5" w:rsidRPr="000D1CD5">
        <w:rPr>
          <w:b/>
          <w:bCs/>
        </w:rPr>
        <w:t>13:11-15</w:t>
      </w:r>
      <w:r w:rsidR="000D1CD5">
        <w:t xml:space="preserve">) que </w:t>
      </w:r>
      <w:r w:rsidR="00FB4B36">
        <w:t>con sus</w:t>
      </w:r>
      <w:r w:rsidR="000D1CD5">
        <w:t xml:space="preserve"> señales</w:t>
      </w:r>
      <w:r w:rsidR="001C6099">
        <w:t xml:space="preserve"> y milagros</w:t>
      </w:r>
      <w:r w:rsidR="000D1CD5">
        <w:t xml:space="preserve"> engañar</w:t>
      </w:r>
      <w:r w:rsidR="00FB4B36">
        <w:t>á</w:t>
      </w:r>
      <w:r w:rsidR="000D1CD5">
        <w:t xml:space="preserve"> a los moradores de la tierra, haciendo una imagen de la primera bestia (papado) e imponiendo su marca.</w:t>
      </w:r>
      <w:r w:rsidR="002A5571">
        <w:t xml:space="preserve"> Según </w:t>
      </w:r>
      <w:r w:rsidR="002A5571" w:rsidRPr="002A5571">
        <w:rPr>
          <w:b/>
          <w:bCs/>
        </w:rPr>
        <w:t>Apocalipsis 13:15</w:t>
      </w:r>
      <w:r w:rsidR="002A5571">
        <w:t>, ese es el poder que va a dar vida</w:t>
      </w:r>
      <w:r w:rsidR="002A5571" w:rsidRPr="002A5571">
        <w:t xml:space="preserve"> </w:t>
      </w:r>
      <w:r w:rsidR="002A5571">
        <w:t xml:space="preserve">a la imagen de la bestia, </w:t>
      </w:r>
      <w:r w:rsidR="001C6099">
        <w:t>infundiéndole</w:t>
      </w:r>
      <w:r w:rsidR="002A5571">
        <w:t xml:space="preserve"> “</w:t>
      </w:r>
      <w:r w:rsidR="002A5571" w:rsidRPr="00FD6E5F">
        <w:rPr>
          <w:color w:val="000099"/>
        </w:rPr>
        <w:t>espíritu</w:t>
      </w:r>
      <w:r w:rsidR="002A5571">
        <w:t xml:space="preserve">” (griego: </w:t>
      </w:r>
      <w:r w:rsidR="002A5571" w:rsidRPr="002A5571">
        <w:rPr>
          <w:rFonts w:ascii="Courier New" w:hAnsi="Courier New" w:cs="Courier New"/>
          <w:b/>
          <w:bCs/>
          <w:i/>
          <w:iCs/>
        </w:rPr>
        <w:t>pneuma</w:t>
      </w:r>
      <w:r w:rsidR="002A5571">
        <w:t>).</w:t>
      </w:r>
      <w:r w:rsidR="006C570D">
        <w:t xml:space="preserve"> Es el período de la curación de la herida de muerte.</w:t>
      </w:r>
      <w:r w:rsidR="006A5FE1">
        <w:t xml:space="preserve"> No es Italia —concordato de Mussolini </w:t>
      </w:r>
      <w:r w:rsidR="003B14A1">
        <w:t>/</w:t>
      </w:r>
      <w:r w:rsidR="006A5FE1">
        <w:t xml:space="preserve"> pactos de </w:t>
      </w:r>
      <w:r w:rsidR="00AC29B1">
        <w:t>Letrán</w:t>
      </w:r>
      <w:r w:rsidR="006A5FE1">
        <w:t xml:space="preserve"> </w:t>
      </w:r>
      <w:r w:rsidR="00AC29B1">
        <w:t>de</w:t>
      </w:r>
      <w:r w:rsidR="006A5FE1">
        <w:t xml:space="preserve"> 1929— sino Estados Unidos y el exprotestantismo</w:t>
      </w:r>
      <w:r w:rsidR="00FB4B36">
        <w:t>,</w:t>
      </w:r>
      <w:r w:rsidR="006A5FE1">
        <w:t xml:space="preserve"> quien</w:t>
      </w:r>
      <w:r w:rsidR="001E5F19">
        <w:t>es</w:t>
      </w:r>
      <w:r w:rsidR="006A5FE1">
        <w:t xml:space="preserve"> va</w:t>
      </w:r>
      <w:r w:rsidR="001E5F19">
        <w:t>n</w:t>
      </w:r>
      <w:r w:rsidR="006A5FE1">
        <w:t xml:space="preserve"> a sanar </w:t>
      </w:r>
      <w:r w:rsidR="00AC29B1">
        <w:t>es</w:t>
      </w:r>
      <w:r w:rsidR="006A5FE1">
        <w:t>a herida</w:t>
      </w:r>
      <w:r w:rsidR="00AC29B1">
        <w:t xml:space="preserve"> mortal</w:t>
      </w:r>
      <w:r w:rsidR="006A5FE1">
        <w:t>.</w:t>
      </w:r>
      <w:r w:rsidR="00B02185">
        <w:t xml:space="preserve"> Se pone el énfasis en el aspecto espiritual de la “</w:t>
      </w:r>
      <w:r w:rsidR="00B02185" w:rsidRPr="00B02185">
        <w:rPr>
          <w:color w:val="000099"/>
        </w:rPr>
        <w:t>mujer</w:t>
      </w:r>
      <w:r w:rsidR="00B02185">
        <w:t xml:space="preserve">” (vers. </w:t>
      </w:r>
      <w:r w:rsidR="00B02185" w:rsidRPr="00B02185">
        <w:rPr>
          <w:b/>
          <w:bCs/>
        </w:rPr>
        <w:t>3</w:t>
      </w:r>
      <w:r w:rsidR="00B02185">
        <w:t>), que es “</w:t>
      </w:r>
      <w:r w:rsidR="00B02185" w:rsidRPr="00B02185">
        <w:rPr>
          <w:color w:val="000099"/>
        </w:rPr>
        <w:t>la grande ciudad</w:t>
      </w:r>
      <w:r w:rsidR="00B02185">
        <w:t xml:space="preserve">” (vers. </w:t>
      </w:r>
      <w:r w:rsidR="00B02185" w:rsidRPr="00B02185">
        <w:rPr>
          <w:b/>
          <w:bCs/>
        </w:rPr>
        <w:t>18</w:t>
      </w:r>
      <w:r w:rsidR="00B02185">
        <w:t>)</w:t>
      </w:r>
      <w:r w:rsidR="00FB4B36">
        <w:t>, una referencia a</w:t>
      </w:r>
      <w:r w:rsidR="00B02185">
        <w:t xml:space="preserve"> </w:t>
      </w:r>
      <w:r w:rsidR="00B02185" w:rsidRPr="008656AF">
        <w:rPr>
          <w:b/>
          <w:bCs/>
        </w:rPr>
        <w:t>Babilonia espiritual</w:t>
      </w:r>
      <w:r w:rsidR="00B02185">
        <w:t>.</w:t>
      </w:r>
    </w:p>
    <w:p w14:paraId="60A73756" w14:textId="76DA2269" w:rsidR="001D17F7" w:rsidRDefault="001D17F7" w:rsidP="00613B78">
      <w:pPr>
        <w:jc w:val="both"/>
      </w:pPr>
      <w:bookmarkStart w:id="0" w:name="segundabestia"/>
      <w:r>
        <w:lastRenderedPageBreak/>
        <w:t>De eso nos habla</w:t>
      </w:r>
      <w:bookmarkEnd w:id="0"/>
      <w:r>
        <w:t xml:space="preserve"> la segunda parte de </w:t>
      </w:r>
      <w:r w:rsidRPr="00F84E3C">
        <w:rPr>
          <w:b/>
          <w:bCs/>
        </w:rPr>
        <w:t>Apocalipsis 13</w:t>
      </w:r>
      <w:r>
        <w:t xml:space="preserve"> (desde el vers</w:t>
      </w:r>
      <w:r w:rsidR="002A6AE8">
        <w:t>.</w:t>
      </w:r>
      <w:r>
        <w:t xml:space="preserve"> </w:t>
      </w:r>
      <w:r w:rsidRPr="00F84E3C">
        <w:rPr>
          <w:b/>
          <w:bCs/>
        </w:rPr>
        <w:t>11</w:t>
      </w:r>
      <w:r>
        <w:t xml:space="preserve">). </w:t>
      </w:r>
      <w:r w:rsidR="00490607">
        <w:t>Se trata de la segunda</w:t>
      </w:r>
      <w:r>
        <w:t xml:space="preserve"> bestia</w:t>
      </w:r>
      <w:r w:rsidR="008D76BF">
        <w:t xml:space="preserve"> descrita</w:t>
      </w:r>
      <w:r>
        <w:t xml:space="preserve"> “</w:t>
      </w:r>
      <w:r w:rsidRPr="00613B78">
        <w:rPr>
          <w:color w:val="000099"/>
        </w:rPr>
        <w:t>como un cordero</w:t>
      </w:r>
      <w:r>
        <w:t>”</w:t>
      </w:r>
      <w:r w:rsidR="001B5FF3">
        <w:t>, la</w:t>
      </w:r>
      <w:r>
        <w:t xml:space="preserve"> que “</w:t>
      </w:r>
      <w:r w:rsidRPr="00613B78">
        <w:rPr>
          <w:color w:val="000099"/>
        </w:rPr>
        <w:t xml:space="preserve">sube de la </w:t>
      </w:r>
      <w:r w:rsidRPr="009D6891">
        <w:rPr>
          <w:i/>
          <w:iCs/>
          <w:color w:val="000099"/>
        </w:rPr>
        <w:t>tierra</w:t>
      </w:r>
      <w:r>
        <w:t>”</w:t>
      </w:r>
      <w:r w:rsidR="009D6891">
        <w:t>.</w:t>
      </w:r>
      <w:r>
        <w:t xml:space="preserve"> </w:t>
      </w:r>
      <w:r w:rsidR="009D6891">
        <w:t xml:space="preserve">América del Norte era </w:t>
      </w:r>
      <w:r>
        <w:t>un lugar relativamente deshabitado</w:t>
      </w:r>
      <w:r w:rsidR="00C177E4">
        <w:t xml:space="preserve"> en el tiempo aludido por la profecía</w:t>
      </w:r>
      <w:r w:rsidR="003E234E">
        <w:t xml:space="preserve"> (comienzo del tiempo del fin, hacia 1798)</w:t>
      </w:r>
      <w:r>
        <w:t>.</w:t>
      </w:r>
      <w:r w:rsidR="00006B96">
        <w:t xml:space="preserve"> </w:t>
      </w:r>
      <w:r>
        <w:t xml:space="preserve">Significativamente, los dos cuernos de esa segunda bestia </w:t>
      </w:r>
      <w:r w:rsidRPr="00C54725">
        <w:rPr>
          <w:i/>
          <w:iCs/>
        </w:rPr>
        <w:t>no llevan corona</w:t>
      </w:r>
      <w:r>
        <w:t xml:space="preserve">. Representan el republicanismo: un </w:t>
      </w:r>
      <w:r w:rsidRPr="00974A0E">
        <w:rPr>
          <w:i/>
          <w:iCs/>
        </w:rPr>
        <w:t>gobierno sin rey</w:t>
      </w:r>
      <w:r>
        <w:t xml:space="preserve">, y el protestantismo: una </w:t>
      </w:r>
      <w:r w:rsidRPr="00974A0E">
        <w:rPr>
          <w:i/>
          <w:iCs/>
        </w:rPr>
        <w:t>iglesia sin papa</w:t>
      </w:r>
      <w:r>
        <w:t xml:space="preserve">. Los </w:t>
      </w:r>
      <w:r w:rsidR="00006B96">
        <w:t xml:space="preserve">dos cuernos representan la separación </w:t>
      </w:r>
      <w:r w:rsidR="00F57414">
        <w:t>entre los</w:t>
      </w:r>
      <w:r w:rsidR="00006B96">
        <w:t xml:space="preserve"> poder</w:t>
      </w:r>
      <w:r w:rsidR="00F57414">
        <w:t>es</w:t>
      </w:r>
      <w:r w:rsidR="00006B96">
        <w:t xml:space="preserve"> del estado y de la iglesia, un concepto que está bellamente recogido en la Constitución </w:t>
      </w:r>
      <w:r w:rsidR="00974A0E">
        <w:t>redactada por</w:t>
      </w:r>
      <w:r w:rsidR="00006B96">
        <w:t xml:space="preserve"> los </w:t>
      </w:r>
      <w:r w:rsidR="009E43DE">
        <w:t>pad</w:t>
      </w:r>
      <w:r w:rsidR="00006B96">
        <w:t>res de los Estados Unidos</w:t>
      </w:r>
      <w:r w:rsidR="008957A4">
        <w:t xml:space="preserve"> (año 1776)</w:t>
      </w:r>
      <w:r w:rsidR="008B03E4">
        <w:t>,</w:t>
      </w:r>
      <w:r w:rsidR="00F57414">
        <w:t xml:space="preserve"> quienes eran</w:t>
      </w:r>
      <w:r w:rsidR="008B03E4">
        <w:t xml:space="preserve"> conocedores del oscurantismo, el fanatismo y la cruel persecución de Roma pa</w:t>
      </w:r>
      <w:r w:rsidR="00974A0E">
        <w:t>pal</w:t>
      </w:r>
      <w:r w:rsidR="008B03E4">
        <w:t xml:space="preserve"> en el viejo continente</w:t>
      </w:r>
      <w:r w:rsidR="009E43DE">
        <w:t xml:space="preserve"> por siglos</w:t>
      </w:r>
      <w:r w:rsidR="008B03E4">
        <w:t>.</w:t>
      </w:r>
      <w:r w:rsidR="00D629F1">
        <w:t xml:space="preserve"> Los </w:t>
      </w:r>
      <w:r w:rsidR="00FA3530">
        <w:t>pioneros</w:t>
      </w:r>
      <w:r w:rsidR="00D629F1">
        <w:t xml:space="preserve"> de los Estados Unidos de América del Norte no hicieron una </w:t>
      </w:r>
      <w:r w:rsidR="00096B9D">
        <w:t>C</w:t>
      </w:r>
      <w:r w:rsidR="00483835">
        <w:t>onstitución para que se rep</w:t>
      </w:r>
      <w:r w:rsidR="003E234E">
        <w:t xml:space="preserve">licara en el Nuevo </w:t>
      </w:r>
      <w:r w:rsidR="00F30BC6">
        <w:t>Mundo</w:t>
      </w:r>
      <w:r w:rsidR="00483835">
        <w:t xml:space="preserve"> </w:t>
      </w:r>
      <w:r w:rsidR="00FA3530">
        <w:t>l</w:t>
      </w:r>
      <w:r w:rsidR="00483835">
        <w:t>a teocracia</w:t>
      </w:r>
      <w:r w:rsidR="00FA3530">
        <w:t xml:space="preserve"> papal de la Edad Media</w:t>
      </w:r>
      <w:r w:rsidR="00483835">
        <w:t xml:space="preserve">, sino </w:t>
      </w:r>
      <w:r w:rsidR="00FA3530">
        <w:t xml:space="preserve">con el </w:t>
      </w:r>
      <w:r w:rsidR="00353475">
        <w:t>expres</w:t>
      </w:r>
      <w:r w:rsidR="00FA3530">
        <w:t xml:space="preserve">o propósito de </w:t>
      </w:r>
      <w:r w:rsidR="00096B9D">
        <w:t>impedir la repetición de esa</w:t>
      </w:r>
      <w:r w:rsidR="00483835">
        <w:t xml:space="preserve"> a</w:t>
      </w:r>
      <w:r w:rsidR="00EA4648">
        <w:t>m</w:t>
      </w:r>
      <w:r w:rsidR="00483835">
        <w:t xml:space="preserve">arga experiencia europea de </w:t>
      </w:r>
      <w:r w:rsidR="00EA4648">
        <w:t>siglos de</w:t>
      </w:r>
      <w:r w:rsidR="00483835">
        <w:t xml:space="preserve"> teocracia</w:t>
      </w:r>
      <w:r w:rsidR="00B62491">
        <w:t xml:space="preserve"> </w:t>
      </w:r>
      <w:r w:rsidR="00F30BC6">
        <w:t xml:space="preserve">corrupta, </w:t>
      </w:r>
      <w:r w:rsidR="00B62491">
        <w:t>despiadada y destructiva</w:t>
      </w:r>
      <w:r w:rsidR="00483835">
        <w:t>.</w:t>
      </w:r>
    </w:p>
    <w:p w14:paraId="38A9D214" w14:textId="5A213220" w:rsidR="006C7F38" w:rsidRDefault="008B03E4" w:rsidP="005F514C">
      <w:pPr>
        <w:jc w:val="both"/>
      </w:pPr>
      <w:r>
        <w:t>Históricamente el p</w:t>
      </w:r>
      <w:r w:rsidR="006C7F38">
        <w:t>apado</w:t>
      </w:r>
      <w:r>
        <w:t xml:space="preserve"> </w:t>
      </w:r>
      <w:r w:rsidR="00DF20B0">
        <w:t>es l</w:t>
      </w:r>
      <w:r w:rsidR="009523BC">
        <w:t>a expresión</w:t>
      </w:r>
      <w:r w:rsidR="00DF20B0">
        <w:t xml:space="preserve"> paradigmática</w:t>
      </w:r>
      <w:r w:rsidR="009523BC">
        <w:t xml:space="preserve"> d</w:t>
      </w:r>
      <w:r>
        <w:t>el</w:t>
      </w:r>
      <w:r w:rsidR="009523BC">
        <w:t xml:space="preserve"> falso</w:t>
      </w:r>
      <w:r w:rsidR="006C7F38">
        <w:t xml:space="preserve"> cristianismo</w:t>
      </w:r>
      <w:r w:rsidR="009523BC">
        <w:t xml:space="preserve"> que</w:t>
      </w:r>
      <w:r w:rsidR="00FA149E">
        <w:t>,</w:t>
      </w:r>
      <w:r w:rsidR="009523BC">
        <w:t xml:space="preserve"> estando</w:t>
      </w:r>
      <w:r w:rsidR="006C7F38">
        <w:t xml:space="preserve"> desprovisto de la pureza y el poder de Dios,</w:t>
      </w:r>
      <w:r w:rsidR="00D844F6">
        <w:t xml:space="preserve"> </w:t>
      </w:r>
      <w:r w:rsidR="006C7F38">
        <w:t>recurr</w:t>
      </w:r>
      <w:r w:rsidR="009523BC">
        <w:t>ió</w:t>
      </w:r>
      <w:r w:rsidR="006C7F38">
        <w:t xml:space="preserve"> al poder civil para imponer </w:t>
      </w:r>
      <w:r w:rsidR="00DF20B0">
        <w:t>sus</w:t>
      </w:r>
      <w:r w:rsidR="006C7F38">
        <w:t xml:space="preserve"> observancia</w:t>
      </w:r>
      <w:r w:rsidR="00DF20B0">
        <w:t>s</w:t>
      </w:r>
      <w:r w:rsidR="006C7F38">
        <w:t xml:space="preserve"> religiosa</w:t>
      </w:r>
      <w:r w:rsidR="00DF20B0">
        <w:t>s</w:t>
      </w:r>
      <w:r w:rsidR="00FA149E">
        <w:t xml:space="preserve">. </w:t>
      </w:r>
      <w:ins w:id="1" w:author="Luis Bueno Boix" w:date="2022-05-06T22:35:00Z">
        <w:r w:rsidR="00FA149E">
          <w:t>E</w:t>
        </w:r>
      </w:ins>
      <w:ins w:id="2" w:author="Luis Bueno Boix" w:date="2022-05-06T22:40:00Z">
        <w:r w:rsidR="001C5EA4">
          <w:t>l resultado fue</w:t>
        </w:r>
      </w:ins>
      <w:del w:id="3" w:author="Luis Bueno Boix" w:date="2022-05-06T22:40:00Z">
        <w:r w:rsidDel="001C5EA4">
          <w:delText xml:space="preserve"> </w:delText>
        </w:r>
        <w:r w:rsidR="00596ABD" w:rsidDel="001C5EA4">
          <w:delText>result</w:delText>
        </w:r>
        <w:r w:rsidR="009523BC" w:rsidDel="001C5EA4">
          <w:delText>ó en</w:delText>
        </w:r>
      </w:del>
      <w:r w:rsidR="009523BC">
        <w:t xml:space="preserve"> opresión, </w:t>
      </w:r>
      <w:del w:id="4" w:author="Luis Bueno Boix" w:date="2022-05-06T22:36:00Z">
        <w:r w:rsidR="00DF20B0" w:rsidDel="008A74C1">
          <w:delText xml:space="preserve">esclavitud </w:delText>
        </w:r>
      </w:del>
      <w:r w:rsidR="008A74C1">
        <w:t xml:space="preserve">oscurantismo </w:t>
      </w:r>
      <w:r w:rsidR="00DF20B0">
        <w:t>y</w:t>
      </w:r>
      <w:r>
        <w:t xml:space="preserve"> </w:t>
      </w:r>
      <w:r w:rsidR="006C7F38">
        <w:t>persecución.</w:t>
      </w:r>
    </w:p>
    <w:p w14:paraId="258D0D0B" w14:textId="3F48B5AF" w:rsidR="00A709FA" w:rsidRDefault="008B03E4" w:rsidP="005F514C">
      <w:pPr>
        <w:jc w:val="both"/>
      </w:pPr>
      <w:r>
        <w:t>Dios no recurre a la fuerza</w:t>
      </w:r>
      <w:del w:id="5" w:author="Luis Bueno Boix" w:date="2022-05-06T22:40:00Z">
        <w:r w:rsidR="00A709FA" w:rsidDel="00EB41CD">
          <w:delText xml:space="preserve"> —</w:delText>
        </w:r>
      </w:del>
      <w:ins w:id="6" w:author="Luis Bueno Boix" w:date="2022-05-06T22:40:00Z">
        <w:r w:rsidR="00EB41CD">
          <w:t xml:space="preserve">, </w:t>
        </w:r>
      </w:ins>
      <w:r w:rsidR="00A709FA">
        <w:t>¡y ciertamente la posee!</w:t>
      </w:r>
      <w:r>
        <w:t xml:space="preserve"> Su arsenal militar consiste en la poderosa arma de su amor, gracia y misericordia.</w:t>
      </w:r>
      <w:r w:rsidR="00625AA4">
        <w:t xml:space="preserve"> Ese es su carácter. Es veraz y justo,</w:t>
      </w:r>
      <w:r w:rsidR="00C92898">
        <w:t xml:space="preserve"> y concede</w:t>
      </w:r>
      <w:ins w:id="7" w:author="Luis Bueno Boix" w:date="2022-05-06T22:41:00Z">
        <w:r w:rsidR="00EB41CD">
          <w:t xml:space="preserve"> a personas y naciones</w:t>
        </w:r>
      </w:ins>
      <w:r w:rsidR="00C92898">
        <w:t xml:space="preserve"> un generoso tiempo de prueba</w:t>
      </w:r>
      <w:r w:rsidR="00625AA4">
        <w:t xml:space="preserve"> </w:t>
      </w:r>
      <w:r w:rsidR="00C92898">
        <w:t>durante el cual</w:t>
      </w:r>
      <w:r w:rsidR="00625AA4">
        <w:t xml:space="preserve"> n</w:t>
      </w:r>
      <w:r>
        <w:t xml:space="preserve">o </w:t>
      </w:r>
      <w:r w:rsidR="00E411D8">
        <w:t>exige,</w:t>
      </w:r>
      <w:r>
        <w:t xml:space="preserve"> sino que invita.</w:t>
      </w:r>
      <w:r w:rsidR="00A709FA">
        <w:t xml:space="preserve"> Ante el peligro inminente, advierte tal como haría el</w:t>
      </w:r>
      <w:ins w:id="8" w:author="Luis Bueno Boix" w:date="2022-05-06T22:41:00Z">
        <w:r w:rsidR="005570B3" w:rsidRPr="005570B3">
          <w:t xml:space="preserve"> </w:t>
        </w:r>
        <w:r w:rsidR="005570B3">
          <w:t>amigo</w:t>
        </w:r>
      </w:ins>
      <w:r w:rsidR="00C92898">
        <w:t xml:space="preserve"> más fiel</w:t>
      </w:r>
      <w:del w:id="9" w:author="Luis Bueno Boix" w:date="2022-05-06T22:41:00Z">
        <w:r w:rsidR="00A709FA" w:rsidDel="005570B3">
          <w:delText xml:space="preserve"> amigo</w:delText>
        </w:r>
      </w:del>
      <w:r w:rsidR="00A709FA">
        <w:t>.</w:t>
      </w:r>
      <w:r w:rsidR="00D844F6">
        <w:t xml:space="preserve"> </w:t>
      </w:r>
      <w:r w:rsidR="00FD0529">
        <w:t>Presenta</w:t>
      </w:r>
      <w:r w:rsidR="00D844F6">
        <w:t xml:space="preserve"> su pacto eterno</w:t>
      </w:r>
      <w:r w:rsidR="00EA02E4">
        <w:t xml:space="preserve"> </w:t>
      </w:r>
      <w:del w:id="10" w:author="Luis Bueno Boix" w:date="2022-05-06T22:42:00Z">
        <w:r w:rsidR="00EA02E4" w:rsidDel="00A47C2C">
          <w:delText xml:space="preserve">poniéndolo </w:delText>
        </w:r>
      </w:del>
      <w:ins w:id="11" w:author="Luis Bueno Boix" w:date="2022-05-06T22:42:00Z">
        <w:r w:rsidR="00A47C2C">
          <w:t xml:space="preserve">puesto </w:t>
        </w:r>
      </w:ins>
      <w:r w:rsidR="00EA02E4">
        <w:t>a disposición de</w:t>
      </w:r>
      <w:r w:rsidR="00D844F6">
        <w:t xml:space="preserve"> todo quien quiera recibirlo</w:t>
      </w:r>
      <w:r w:rsidR="00EA7BBF">
        <w:t xml:space="preserve"> </w:t>
      </w:r>
      <w:del w:id="12" w:author="Luis Bueno Boix" w:date="2022-05-06T22:42:00Z">
        <w:r w:rsidR="0009564A" w:rsidDel="00A47C2C">
          <w:delText>al reconocer</w:delText>
        </w:r>
      </w:del>
      <w:ins w:id="13" w:author="Luis Bueno Boix" w:date="2022-05-06T22:42:00Z">
        <w:r w:rsidR="00A47C2C">
          <w:t>mediante el reconocimiento de</w:t>
        </w:r>
      </w:ins>
      <w:r w:rsidR="00EA7BBF">
        <w:t xml:space="preserve"> lo que Dios </w:t>
      </w:r>
      <w:r w:rsidR="00FD0529">
        <w:t>hizo</w:t>
      </w:r>
      <w:r w:rsidR="00EA7BBF">
        <w:t xml:space="preserve"> ya</w:t>
      </w:r>
      <w:ins w:id="14" w:author="Luis Bueno Boix" w:date="2022-05-06T22:42:00Z">
        <w:r w:rsidR="00A47C2C">
          <w:t>,</w:t>
        </w:r>
      </w:ins>
      <w:r w:rsidR="00FD0529">
        <w:t xml:space="preserve"> y está haciendo</w:t>
      </w:r>
      <w:r w:rsidR="00EA7BBF">
        <w:t xml:space="preserve"> por él</w:t>
      </w:r>
      <w:r w:rsidR="004841E0">
        <w:t xml:space="preserve"> y por todos</w:t>
      </w:r>
      <w:r w:rsidR="00EA7BBF">
        <w:t xml:space="preserve"> en Cristo</w:t>
      </w:r>
      <w:r w:rsidR="00D844F6">
        <w:t>.</w:t>
      </w:r>
    </w:p>
    <w:p w14:paraId="237CAE45" w14:textId="34B4F53F" w:rsidR="00182401" w:rsidRDefault="00182401" w:rsidP="005F514C">
      <w:pPr>
        <w:jc w:val="both"/>
      </w:pPr>
      <w:del w:id="15" w:author="Luis Bueno Boix" w:date="2022-05-06T22:44:00Z">
        <w:r w:rsidDel="008A1B8D">
          <w:delText>De hecho, a</w:delText>
        </w:r>
      </w:del>
      <w:ins w:id="16" w:author="Luis Bueno Boix" w:date="2022-05-06T22:44:00Z">
        <w:r w:rsidR="008A1B8D">
          <w:t>A</w:t>
        </w:r>
      </w:ins>
      <w:ins w:id="17" w:author="Luis Bueno Boix" w:date="2022-05-06T22:43:00Z">
        <w:r w:rsidR="00D76313" w:rsidRPr="00D76313">
          <w:t xml:space="preserve"> </w:t>
        </w:r>
        <w:r w:rsidR="00D76313">
          <w:t>Cristo, e</w:t>
        </w:r>
      </w:ins>
      <w:r>
        <w:t>l gran protagonista del libro de Apocalipsis,</w:t>
      </w:r>
      <w:r w:rsidR="00F2252C">
        <w:t xml:space="preserve"> </w:t>
      </w:r>
      <w:del w:id="18" w:author="Luis Bueno Boix" w:date="2022-05-06T22:43:00Z">
        <w:r w:rsidR="00F2252C" w:rsidDel="00D76313">
          <w:delText>a</w:delText>
        </w:r>
        <w:r w:rsidDel="00D76313">
          <w:delText xml:space="preserve"> Cristo, </w:delText>
        </w:r>
      </w:del>
      <w:del w:id="19" w:author="Luis Bueno Boix" w:date="2022-05-06T22:49:00Z">
        <w:r w:rsidDel="00945243">
          <w:delText>se lo presenta</w:delText>
        </w:r>
      </w:del>
      <w:ins w:id="20" w:author="Luis Bueno Boix" w:date="2022-05-06T22:49:00Z">
        <w:r w:rsidR="00945243">
          <w:t>lo vemos</w:t>
        </w:r>
      </w:ins>
      <w:r>
        <w:t xml:space="preserve"> como </w:t>
      </w:r>
      <w:del w:id="21" w:author="Luis Bueno Boix" w:date="2022-05-06T22:44:00Z">
        <w:r w:rsidDel="002302EE">
          <w:delText xml:space="preserve">al </w:delText>
        </w:r>
      </w:del>
      <w:ins w:id="22" w:author="Luis Bueno Boix" w:date="2022-05-06T22:44:00Z">
        <w:r w:rsidR="002302EE">
          <w:t xml:space="preserve">el </w:t>
        </w:r>
      </w:ins>
      <w:r>
        <w:t>“</w:t>
      </w:r>
      <w:r w:rsidRPr="00182401">
        <w:rPr>
          <w:color w:val="000099"/>
        </w:rPr>
        <w:t>Cordero… que fue muerto desde el principio del mundo</w:t>
      </w:r>
      <w:r>
        <w:t>” (</w:t>
      </w:r>
      <w:r w:rsidRPr="00182401">
        <w:rPr>
          <w:b/>
          <w:bCs/>
        </w:rPr>
        <w:t>Apocalipsis 13:8</w:t>
      </w:r>
      <w:r>
        <w:t>). Esa es su fuerza</w:t>
      </w:r>
      <w:r w:rsidR="002E41F2">
        <w:t>:</w:t>
      </w:r>
      <w:r>
        <w:t xml:space="preserve"> un amor</w:t>
      </w:r>
      <w:r w:rsidR="002E41F2">
        <w:t xml:space="preserve"> que condesciende, que es</w:t>
      </w:r>
      <w:r>
        <w:t xml:space="preserve"> más fuerte que la </w:t>
      </w:r>
      <w:del w:id="23" w:author="Luis Bueno Boix" w:date="2022-05-06T22:50:00Z">
        <w:r w:rsidDel="00945243">
          <w:delText xml:space="preserve">propia </w:delText>
        </w:r>
      </w:del>
      <w:r>
        <w:t xml:space="preserve">muerte, </w:t>
      </w:r>
      <w:del w:id="24" w:author="Luis Bueno Boix" w:date="2022-05-06T22:50:00Z">
        <w:r w:rsidDel="00945243">
          <w:delText>y</w:delText>
        </w:r>
        <w:r w:rsidR="002E41F2" w:rsidDel="00945243">
          <w:delText xml:space="preserve"> </w:delText>
        </w:r>
      </w:del>
      <w:r w:rsidR="002E41F2">
        <w:t xml:space="preserve">que </w:t>
      </w:r>
      <w:del w:id="25" w:author="Luis Bueno Boix" w:date="2022-05-06T22:44:00Z">
        <w:r w:rsidR="002E41F2" w:rsidDel="00CA666C">
          <w:delText>es</w:delText>
        </w:r>
        <w:r w:rsidDel="00CA666C">
          <w:delText xml:space="preserve"> eficaz ya desde antes de</w:delText>
        </w:r>
      </w:del>
      <w:ins w:id="26" w:author="Luis Bueno Boix" w:date="2022-05-06T22:44:00Z">
        <w:r w:rsidR="00CA666C">
          <w:t xml:space="preserve">se anticipa </w:t>
        </w:r>
      </w:ins>
      <w:ins w:id="27" w:author="Luis Bueno Boix" w:date="2022-05-06T22:45:00Z">
        <w:r w:rsidR="00CA666C">
          <w:t>a</w:t>
        </w:r>
      </w:ins>
      <w:r>
        <w:t xml:space="preserve"> nuestra caída en el pecado. Los que ador</w:t>
      </w:r>
      <w:r w:rsidR="002E41F2">
        <w:t>e</w:t>
      </w:r>
      <w:r>
        <w:t>n a la bestia y a su imagen</w:t>
      </w:r>
      <w:r w:rsidR="007944DF">
        <w:t xml:space="preserve"> </w:t>
      </w:r>
      <w:r w:rsidR="007944DF" w:rsidRPr="00CA666C">
        <w:rPr>
          <w:i/>
          <w:iCs/>
          <w:rPrChange w:id="28" w:author="Luis Bueno Boix" w:date="2022-05-06T22:45:00Z">
            <w:rPr/>
          </w:rPrChange>
        </w:rPr>
        <w:t>una vez que la tierra haya sido alumbrada por la gloria del conocimiento de Dios</w:t>
      </w:r>
      <w:r w:rsidR="007944DF">
        <w:t>,</w:t>
      </w:r>
      <w:r>
        <w:t xml:space="preserve"> </w:t>
      </w:r>
      <w:ins w:id="29" w:author="Luis Bueno Boix" w:date="2022-05-06T22:45:00Z">
        <w:r w:rsidR="00CA666C">
          <w:t xml:space="preserve">recibirán su marca y </w:t>
        </w:r>
      </w:ins>
      <w:r w:rsidR="002E41F2">
        <w:t>estarán eligiendo</w:t>
      </w:r>
      <w:r>
        <w:t xml:space="preserve"> que sus nombre</w:t>
      </w:r>
      <w:r w:rsidR="002E41F2">
        <w:t>s</w:t>
      </w:r>
      <w:r>
        <w:t xml:space="preserve"> sean borrados del libro de la vida</w:t>
      </w:r>
      <w:del w:id="30" w:author="Luis Bueno Boix" w:date="2022-05-06T22:45:00Z">
        <w:r w:rsidR="002B0B4C" w:rsidDel="00CA666C">
          <w:delText>,</w:delText>
        </w:r>
        <w:r w:rsidR="002E41F2" w:rsidDel="00CA666C">
          <w:delText xml:space="preserve"> y</w:delText>
        </w:r>
      </w:del>
      <w:ins w:id="31" w:author="Luis Bueno Boix" w:date="2022-05-06T22:45:00Z">
        <w:r w:rsidR="00CA666C">
          <w:t>. Como</w:t>
        </w:r>
      </w:ins>
      <w:r w:rsidR="00D50A5F">
        <w:t xml:space="preserve"> dignos</w:t>
      </w:r>
      <w:ins w:id="32" w:author="Luis Bueno Boix" w:date="2022-05-06T22:45:00Z">
        <w:r w:rsidR="00CA666C">
          <w:t xml:space="preserve"> seguidores del dragón</w:t>
        </w:r>
      </w:ins>
      <w:ins w:id="33" w:author="Luis Bueno Boix" w:date="2022-05-06T22:46:00Z">
        <w:r w:rsidR="00CA666C">
          <w:t>,</w:t>
        </w:r>
      </w:ins>
      <w:r w:rsidR="002E41F2">
        <w:t xml:space="preserve"> se convertirán en</w:t>
      </w:r>
      <w:r w:rsidR="00A617D9">
        <w:t xml:space="preserve"> perseguidores</w:t>
      </w:r>
      <w:r w:rsidR="002E41F2">
        <w:t>. E</w:t>
      </w:r>
      <w:r w:rsidR="00A617D9">
        <w:t>n agudo contraste con</w:t>
      </w:r>
      <w:r w:rsidR="002E41F2">
        <w:t xml:space="preserve"> ellos,</w:t>
      </w:r>
      <w:r w:rsidR="00A617D9">
        <w:t xml:space="preserve"> quienes apreciaron el amor de Dios manifestado en el don eterno de su Hijo</w:t>
      </w:r>
      <w:ins w:id="34" w:author="Luis Bueno Boix" w:date="2022-05-06T22:46:00Z">
        <w:r w:rsidR="00CA666C">
          <w:t>,</w:t>
        </w:r>
      </w:ins>
      <w:r w:rsidR="00A617D9">
        <w:t xml:space="preserve"> compartirán con él</w:t>
      </w:r>
      <w:r w:rsidR="002E41F2">
        <w:t xml:space="preserve"> la experiencia de</w:t>
      </w:r>
      <w:r w:rsidR="00A617D9">
        <w:t xml:space="preserve"> </w:t>
      </w:r>
      <w:r w:rsidR="007944DF">
        <w:t>padecer</w:t>
      </w:r>
      <w:r w:rsidR="00A617D9">
        <w:t xml:space="preserve"> perse</w:t>
      </w:r>
      <w:r w:rsidR="007944DF">
        <w:t>cución</w:t>
      </w:r>
      <w:r w:rsidR="00A617D9">
        <w:t>.</w:t>
      </w:r>
      <w:r w:rsidR="00B33D9F">
        <w:t xml:space="preserve"> En los momentos de crisis desaparece</w:t>
      </w:r>
      <w:r w:rsidR="00A7369F">
        <w:t xml:space="preserve"> el</w:t>
      </w:r>
      <w:r w:rsidR="00CA04BC">
        <w:t xml:space="preserve"> falso refugio de la indefinición</w:t>
      </w:r>
      <w:r w:rsidR="00A7369F">
        <w:t xml:space="preserve">. </w:t>
      </w:r>
      <w:ins w:id="35" w:author="Luis Bueno Boix" w:date="2022-05-06T22:48:00Z">
        <w:r w:rsidR="00945243">
          <w:t xml:space="preserve">Adoramos a quien obedecemos. </w:t>
        </w:r>
      </w:ins>
      <w:del w:id="36" w:author="Luis Bueno Boix" w:date="2022-05-06T22:48:00Z">
        <w:r w:rsidR="00A7369F" w:rsidDel="00945243">
          <w:delText>Querido lector:</w:delText>
        </w:r>
        <w:r w:rsidR="00B33D9F" w:rsidDel="00945243">
          <w:delText xml:space="preserve"> </w:delText>
        </w:r>
        <w:r w:rsidR="00A7369F" w:rsidDel="00945243">
          <w:delText>a</w:delText>
        </w:r>
      </w:del>
      <w:ins w:id="37" w:author="Luis Bueno Boix" w:date="2022-05-06T22:48:00Z">
        <w:r w:rsidR="00945243">
          <w:t>A</w:t>
        </w:r>
      </w:ins>
      <w:r w:rsidR="00A7369F">
        <w:t>l llegar la crisis,</w:t>
      </w:r>
      <w:r w:rsidR="00077E7A">
        <w:t xml:space="preserve"> o bien estarás adorando a Dios</w:t>
      </w:r>
      <w:ins w:id="38" w:author="Luis Bueno Boix" w:date="2022-05-06T22:46:00Z">
        <w:r w:rsidR="005E273E">
          <w:t xml:space="preserve"> y guardarás su día</w:t>
        </w:r>
      </w:ins>
      <w:ins w:id="39" w:author="Luis Bueno Boix" w:date="2022-05-06T22:48:00Z">
        <w:r w:rsidR="00945243">
          <w:t xml:space="preserve"> </w:t>
        </w:r>
      </w:ins>
      <w:ins w:id="40" w:author="Luis Bueno Boix" w:date="2022-05-06T22:49:00Z">
        <w:r w:rsidR="00945243">
          <w:t>(</w:t>
        </w:r>
      </w:ins>
      <w:ins w:id="41" w:author="Luis Bueno Boix" w:date="2022-05-06T22:48:00Z">
        <w:r w:rsidR="00945243">
          <w:t>sábad</w:t>
        </w:r>
      </w:ins>
      <w:ins w:id="42" w:author="Luis Bueno Boix" w:date="2022-05-06T22:49:00Z">
        <w:r w:rsidR="00945243">
          <w:t>o)</w:t>
        </w:r>
      </w:ins>
      <w:r w:rsidR="00077E7A">
        <w:t>, o estarás adorando a Satanás</w:t>
      </w:r>
      <w:ins w:id="43" w:author="Luis Bueno Boix" w:date="2022-05-06T22:47:00Z">
        <w:r w:rsidR="005E273E">
          <w:t xml:space="preserve"> y guardarás el suyo</w:t>
        </w:r>
      </w:ins>
      <w:ins w:id="44" w:author="Luis Bueno Boix" w:date="2022-05-06T22:49:00Z">
        <w:r w:rsidR="00945243">
          <w:t xml:space="preserve"> (domingo)</w:t>
        </w:r>
      </w:ins>
      <w:del w:id="45" w:author="Luis Bueno Boix" w:date="2022-05-06T22:47:00Z">
        <w:r w:rsidR="00077E7A" w:rsidDel="005E273E">
          <w:delText>;</w:delText>
        </w:r>
        <w:r w:rsidR="006105DF" w:rsidDel="005E273E">
          <w:delText xml:space="preserve"> </w:delText>
        </w:r>
        <w:r w:rsidR="00B33D9F" w:rsidDel="005E273E">
          <w:delText>o</w:delText>
        </w:r>
      </w:del>
      <w:ins w:id="46" w:author="Luis Bueno Boix" w:date="2022-05-06T22:47:00Z">
        <w:r w:rsidR="005E273E">
          <w:t>. O</w:t>
        </w:r>
      </w:ins>
      <w:r w:rsidR="00CA04BC">
        <w:t xml:space="preserve"> bien</w:t>
      </w:r>
      <w:r w:rsidR="00B33D9F">
        <w:t xml:space="preserve"> estarás siendo perseguido, o</w:t>
      </w:r>
      <w:r w:rsidR="00CA04BC">
        <w:t xml:space="preserve"> bien</w:t>
      </w:r>
      <w:r w:rsidR="00B33D9F">
        <w:t xml:space="preserve"> estarás persiguiendo y engañando a otros</w:t>
      </w:r>
      <w:r w:rsidR="009C4788">
        <w:t xml:space="preserve"> con el engaño con el que </w:t>
      </w:r>
      <w:r w:rsidR="007122D0">
        <w:t>eleg</w:t>
      </w:r>
      <w:r w:rsidR="009C4788">
        <w:t xml:space="preserve">iste </w:t>
      </w:r>
      <w:r w:rsidR="006105DF">
        <w:t>engañar</w:t>
      </w:r>
      <w:r w:rsidR="002B7E48">
        <w:t>te a ti mismo</w:t>
      </w:r>
      <w:r w:rsidR="00B33D9F">
        <w:t>.</w:t>
      </w:r>
    </w:p>
    <w:p w14:paraId="052333BA" w14:textId="0690974C" w:rsidR="00A617D9" w:rsidRDefault="00A617D9" w:rsidP="00A617D9">
      <w:pPr>
        <w:ind w:left="567" w:right="566"/>
        <w:jc w:val="both"/>
      </w:pPr>
      <w:r w:rsidRPr="00A617D9">
        <w:rPr>
          <w:color w:val="000099"/>
        </w:rPr>
        <w:t>Todos los que quieren vivir piadosamente en Cristo Jesús padecerán persecución; pero los malos hombres y los engañadores irán de mal en peor, engañando y siendo engañados</w:t>
      </w:r>
      <w:r w:rsidRPr="00A617D9">
        <w:t xml:space="preserve"> </w:t>
      </w:r>
      <w:r>
        <w:t>(</w:t>
      </w:r>
      <w:r w:rsidRPr="00A617D9">
        <w:rPr>
          <w:b/>
          <w:bCs/>
        </w:rPr>
        <w:t>2 Timoteo 3:12-13</w:t>
      </w:r>
      <w:r>
        <w:t>).</w:t>
      </w:r>
    </w:p>
    <w:p w14:paraId="61249994" w14:textId="59639561" w:rsidR="008B03E4" w:rsidRDefault="008B03E4" w:rsidP="005F514C">
      <w:pPr>
        <w:jc w:val="both"/>
      </w:pPr>
      <w:r>
        <w:t xml:space="preserve">Dios no puede estar satisfecho con una adoración obligada, </w:t>
      </w:r>
      <w:r w:rsidR="00F55441">
        <w:t>que no surge</w:t>
      </w:r>
      <w:r>
        <w:t xml:space="preserve"> de un corazón agradecido y arrepentido</w:t>
      </w:r>
      <w:r w:rsidR="00A709FA">
        <w:t xml:space="preserve"> </w:t>
      </w:r>
      <w:r w:rsidR="00F55441">
        <w:t>por</w:t>
      </w:r>
      <w:r w:rsidR="00BC209E">
        <w:t xml:space="preserve"> conocer</w:t>
      </w:r>
      <w:r w:rsidR="00D844F6">
        <w:t xml:space="preserve"> el carácter de verdad y amor de Dios</w:t>
      </w:r>
      <w:r w:rsidR="009369DF" w:rsidRPr="009369DF">
        <w:t xml:space="preserve"> </w:t>
      </w:r>
      <w:r w:rsidR="009369DF">
        <w:t>en Cristo</w:t>
      </w:r>
      <w:r>
        <w:t>.</w:t>
      </w:r>
    </w:p>
    <w:p w14:paraId="74235311" w14:textId="0C4BDFBC" w:rsidR="008B03E4" w:rsidRDefault="008B03E4" w:rsidP="005F514C">
      <w:pPr>
        <w:jc w:val="both"/>
      </w:pPr>
      <w:del w:id="47" w:author="Luis Bueno Boix" w:date="2022-05-06T22:52:00Z">
        <w:r w:rsidDel="004770A9">
          <w:lastRenderedPageBreak/>
          <w:delText>En contraste,</w:delText>
        </w:r>
      </w:del>
      <w:ins w:id="48" w:author="Luis Bueno Boix" w:date="2022-05-06T22:52:00Z">
        <w:r w:rsidR="004770A9">
          <w:t>Pero</w:t>
        </w:r>
      </w:ins>
      <w:r>
        <w:t xml:space="preserve"> la religión inspirada por el primer rebelde se caracteriza por la coerción, por la esclavitud</w:t>
      </w:r>
      <w:r w:rsidR="00A709FA">
        <w:t xml:space="preserve"> y el recurso</w:t>
      </w:r>
      <w:r w:rsidR="00D35322">
        <w:t xml:space="preserve"> al dictado</w:t>
      </w:r>
      <w:r w:rsidR="007F0EAA">
        <w:t xml:space="preserve"> y</w:t>
      </w:r>
      <w:r w:rsidR="00A709FA">
        <w:t xml:space="preserve"> poder</w:t>
      </w:r>
      <w:r w:rsidR="00D35322">
        <w:t xml:space="preserve"> humano</w:t>
      </w:r>
      <w:r w:rsidR="007F0EAA">
        <w:t>s</w:t>
      </w:r>
      <w:r>
        <w:t>. No conociendo el poder del amor</w:t>
      </w:r>
      <w:r w:rsidR="007F0EAA">
        <w:t xml:space="preserve"> que sólo Dios puede </w:t>
      </w:r>
      <w:del w:id="49" w:author="Luis Bueno Boix" w:date="2022-05-06T22:52:00Z">
        <w:r w:rsidR="007F0EAA" w:rsidDel="004770A9">
          <w:delText>dar</w:delText>
        </w:r>
        <w:r w:rsidR="00AF03A9" w:rsidDel="004770A9">
          <w:delText xml:space="preserve"> </w:delText>
        </w:r>
      </w:del>
      <w:ins w:id="50" w:author="Luis Bueno Boix" w:date="2022-05-06T22:52:00Z">
        <w:r w:rsidR="004770A9">
          <w:t xml:space="preserve">producir </w:t>
        </w:r>
      </w:ins>
      <w:r w:rsidR="00AF03A9">
        <w:t>(</w:t>
      </w:r>
      <w:r w:rsidR="00AF03A9" w:rsidRPr="00AF03A9">
        <w:rPr>
          <w:b/>
          <w:bCs/>
        </w:rPr>
        <w:t>Romanos 5:1</w:t>
      </w:r>
      <w:r w:rsidR="00AF03A9" w:rsidRPr="004770A9">
        <w:rPr>
          <w:rPrChange w:id="51" w:author="Luis Bueno Boix" w:date="2022-05-06T22:52:00Z">
            <w:rPr>
              <w:b/>
              <w:bCs/>
            </w:rPr>
          </w:rPrChange>
        </w:rPr>
        <w:t xml:space="preserve"> y </w:t>
      </w:r>
      <w:r w:rsidR="00AF03A9" w:rsidRPr="00AF03A9">
        <w:rPr>
          <w:b/>
          <w:bCs/>
        </w:rPr>
        <w:t>5:5</w:t>
      </w:r>
      <w:r w:rsidR="00AF03A9">
        <w:t>)</w:t>
      </w:r>
      <w:r>
        <w:t xml:space="preserve">, ha de recurrir a la fuerza </w:t>
      </w:r>
      <w:r w:rsidR="00730D80">
        <w:t>de</w:t>
      </w:r>
      <w:r>
        <w:t>l poder civil.</w:t>
      </w:r>
      <w:r w:rsidR="00BF722B">
        <w:t xml:space="preserve"> </w:t>
      </w:r>
      <w:r w:rsidR="00EC3AF2">
        <w:t xml:space="preserve">No vive por la fe. </w:t>
      </w:r>
      <w:r w:rsidR="00BF722B">
        <w:t>No depende de la gracia de Dios sino de</w:t>
      </w:r>
      <w:r w:rsidR="00730D80">
        <w:t xml:space="preserve"> la fuerza</w:t>
      </w:r>
      <w:r w:rsidR="00BF722B">
        <w:t xml:space="preserve"> human</w:t>
      </w:r>
      <w:r w:rsidR="00730D80">
        <w:t>a</w:t>
      </w:r>
      <w:r w:rsidR="00BF722B">
        <w:t xml:space="preserve">, del espeluznante esfuerzo humano </w:t>
      </w:r>
      <w:r w:rsidR="00C40B19">
        <w:t xml:space="preserve">fomentado y </w:t>
      </w:r>
      <w:r w:rsidR="00EC3AF2">
        <w:t>teledirigi</w:t>
      </w:r>
      <w:r w:rsidR="00BF722B">
        <w:t>do por el dragón.</w:t>
      </w:r>
    </w:p>
    <w:p w14:paraId="10A5F2FD" w14:textId="5C23DE14" w:rsidR="006C7F38" w:rsidRDefault="008B03E4" w:rsidP="005F514C">
      <w:pPr>
        <w:jc w:val="both"/>
      </w:pPr>
      <w:r>
        <w:t>El m</w:t>
      </w:r>
      <w:r w:rsidR="006C7F38">
        <w:t xml:space="preserve">ensaje del tercer ángel </w:t>
      </w:r>
      <w:r w:rsidR="00B34890">
        <w:t>advierte</w:t>
      </w:r>
      <w:r w:rsidR="006C7F38">
        <w:t xml:space="preserve"> </w:t>
      </w:r>
      <w:r w:rsidR="00B34890">
        <w:t>contra</w:t>
      </w:r>
      <w:r w:rsidR="002A6150">
        <w:t xml:space="preserve"> ese</w:t>
      </w:r>
      <w:r w:rsidR="006C7F38">
        <w:t xml:space="preserve"> espíritu de</w:t>
      </w:r>
      <w:r w:rsidR="002A6150">
        <w:t xml:space="preserve"> coerción</w:t>
      </w:r>
      <w:r w:rsidR="00B34890">
        <w:t>, contr</w:t>
      </w:r>
      <w:r>
        <w:t>a la</w:t>
      </w:r>
      <w:r w:rsidR="000F4252">
        <w:t xml:space="preserve"> falsa</w:t>
      </w:r>
      <w:r>
        <w:t xml:space="preserve"> adoración </w:t>
      </w:r>
      <w:r w:rsidR="00086FDF">
        <w:t>forzada</w:t>
      </w:r>
      <w:ins w:id="52" w:author="Luis Bueno Boix" w:date="2022-05-06T22:54:00Z">
        <w:r w:rsidR="00491D18">
          <w:t>,</w:t>
        </w:r>
      </w:ins>
      <w:r w:rsidR="00086FDF">
        <w:t xml:space="preserve"> </w:t>
      </w:r>
      <w:r w:rsidR="00377A1E">
        <w:t xml:space="preserve">que </w:t>
      </w:r>
      <w:r w:rsidR="00B34890">
        <w:t>conllev</w:t>
      </w:r>
      <w:r w:rsidR="00377A1E">
        <w:t>a</w:t>
      </w:r>
      <w:r w:rsidR="009833DF">
        <w:t xml:space="preserve"> </w:t>
      </w:r>
      <w:r w:rsidR="00377A1E">
        <w:t>despreci</w:t>
      </w:r>
      <w:r w:rsidR="000F4252">
        <w:t>o</w:t>
      </w:r>
      <w:r w:rsidR="00377A1E">
        <w:t xml:space="preserve"> y rechaz</w:t>
      </w:r>
      <w:r w:rsidR="000F4252">
        <w:t>o</w:t>
      </w:r>
      <w:r w:rsidR="00377A1E">
        <w:t xml:space="preserve"> </w:t>
      </w:r>
      <w:r w:rsidR="000F4252">
        <w:t>a</w:t>
      </w:r>
      <w:r w:rsidR="006C7F38">
        <w:t xml:space="preserve">l amor de Dios </w:t>
      </w:r>
      <w:del w:id="53" w:author="Luis Bueno Boix" w:date="2022-05-06T22:53:00Z">
        <w:r w:rsidR="006C7F38" w:rsidDel="00386824">
          <w:delText xml:space="preserve">manifestado </w:delText>
        </w:r>
      </w:del>
      <w:ins w:id="54" w:author="Luis Bueno Boix" w:date="2022-05-06T22:53:00Z">
        <w:r w:rsidR="00386824">
          <w:t xml:space="preserve">demostrado </w:t>
        </w:r>
      </w:ins>
      <w:r w:rsidR="006C7F38">
        <w:t>en Cristo.</w:t>
      </w:r>
      <w:r w:rsidR="001B740E">
        <w:t xml:space="preserve"> </w:t>
      </w:r>
      <w:r w:rsidR="009833DF">
        <w:t>E</w:t>
      </w:r>
      <w:r w:rsidR="002A6150">
        <w:t>l</w:t>
      </w:r>
      <w:r w:rsidR="009833DF">
        <w:t xml:space="preserve"> tercer mensaje</w:t>
      </w:r>
      <w:r w:rsidR="002A6150">
        <w:t xml:space="preserve"> angélico</w:t>
      </w:r>
      <w:r w:rsidR="001B740E">
        <w:t xml:space="preserve"> es una manifestación de la gracia sobreabundante </w:t>
      </w:r>
      <w:r w:rsidR="006343C4">
        <w:t>que hará</w:t>
      </w:r>
      <w:r w:rsidR="002A6150">
        <w:t xml:space="preserve"> finalmente</w:t>
      </w:r>
      <w:r w:rsidR="006343C4">
        <w:t xml:space="preserve"> realidad la promesa</w:t>
      </w:r>
      <w:r w:rsidR="00377A1E">
        <w:t xml:space="preserve"> o</w:t>
      </w:r>
      <w:r w:rsidR="006343C4">
        <w:t xml:space="preserve"> pacto eterno</w:t>
      </w:r>
      <w:r w:rsidR="002A6150">
        <w:t xml:space="preserve">. </w:t>
      </w:r>
      <w:r w:rsidR="006343C4">
        <w:t xml:space="preserve">Dios tendrá un pueblo </w:t>
      </w:r>
      <w:r w:rsidR="00201C09">
        <w:t>perseverante</w:t>
      </w:r>
      <w:r w:rsidR="006343C4">
        <w:t xml:space="preserve"> en guardar los mandamientos de Dios y la fe de Jesús (</w:t>
      </w:r>
      <w:r w:rsidR="006343C4" w:rsidRPr="006343C4">
        <w:rPr>
          <w:b/>
          <w:bCs/>
        </w:rPr>
        <w:t>Apocalipsis 14:12</w:t>
      </w:r>
      <w:r w:rsidR="006343C4">
        <w:t>).</w:t>
      </w:r>
    </w:p>
    <w:p w14:paraId="25A35CCD" w14:textId="77777777" w:rsidR="00BF13B2" w:rsidRDefault="00BF13B2" w:rsidP="00BF13B2">
      <w:r>
        <w:t xml:space="preserve">Leemos en </w:t>
      </w:r>
      <w:r w:rsidRPr="00E1167D">
        <w:rPr>
          <w:b/>
          <w:bCs/>
        </w:rPr>
        <w:t>Apocalipsis 17:9-10</w:t>
      </w:r>
      <w:r>
        <w:t>:</w:t>
      </w:r>
    </w:p>
    <w:p w14:paraId="128022C4" w14:textId="375DAF17" w:rsidR="00BF13B2" w:rsidRDefault="00BF13B2" w:rsidP="005F514C">
      <w:pPr>
        <w:ind w:left="567" w:right="566"/>
        <w:jc w:val="both"/>
      </w:pPr>
      <w:r w:rsidRPr="008D067D">
        <w:rPr>
          <w:color w:val="000099"/>
        </w:rPr>
        <w:t>Esto, para la mente que tenga sabiduría: Las siete cabezas son siete montes sobre los cuales se sienta la mujer, y son siete reyes. Cinco de ellos han caído; uno es y el otro aún no ha venido, y cuando venga deberá durar breve tiempo</w:t>
      </w:r>
      <w:r>
        <w:t>.</w:t>
      </w:r>
    </w:p>
    <w:p w14:paraId="00BDEB74" w14:textId="2132365B" w:rsidR="00BF13B2" w:rsidRDefault="00861734" w:rsidP="005F514C">
      <w:pPr>
        <w:jc w:val="both"/>
      </w:pPr>
      <w:r>
        <w:t>La que sigue es</w:t>
      </w:r>
      <w:r w:rsidR="00BF13B2">
        <w:t xml:space="preserve"> mi comprensión de ese texto. Sé que hay otras interpretaciones</w:t>
      </w:r>
      <w:r w:rsidR="008F2B2D">
        <w:t>. N</w:t>
      </w:r>
      <w:r w:rsidR="00BF13B2">
        <w:t xml:space="preserve">o pretendo que </w:t>
      </w:r>
      <w:r w:rsidR="008F2B2D">
        <w:t>esta</w:t>
      </w:r>
      <w:r w:rsidR="00BF13B2">
        <w:t xml:space="preserve"> sea la </w:t>
      </w:r>
      <w:r w:rsidR="00D51DCF">
        <w:t>mejor ni</w:t>
      </w:r>
      <w:r w:rsidR="00D35322">
        <w:t xml:space="preserve"> la única posible</w:t>
      </w:r>
      <w:r w:rsidR="00BF13B2">
        <w:t>.</w:t>
      </w:r>
      <w:r w:rsidR="005F514C">
        <w:t xml:space="preserve"> Tampoco pretendo tener una “</w:t>
      </w:r>
      <w:r w:rsidR="005F514C" w:rsidRPr="00D35322">
        <w:rPr>
          <w:color w:val="000099"/>
        </w:rPr>
        <w:t>mente que tenga sabiduría</w:t>
      </w:r>
      <w:r w:rsidR="005F514C">
        <w:t>”</w:t>
      </w:r>
      <w:r w:rsidR="00EF4890">
        <w:t xml:space="preserve">. </w:t>
      </w:r>
      <w:r w:rsidR="009833DF">
        <w:t>A</w:t>
      </w:r>
      <w:r w:rsidR="00D51DCF">
        <w:t xml:space="preserve">prendí </w:t>
      </w:r>
      <w:r w:rsidR="009833DF">
        <w:t xml:space="preserve">esa interpretación </w:t>
      </w:r>
      <w:r w:rsidR="00D51DCF">
        <w:t>de comentadores solventes</w:t>
      </w:r>
      <w:r w:rsidR="00CD000C">
        <w:t>. M</w:t>
      </w:r>
      <w:r w:rsidR="005F514C">
        <w:t>e pareció</w:t>
      </w:r>
      <w:r w:rsidR="00BF13B2">
        <w:t xml:space="preserve"> </w:t>
      </w:r>
      <w:r w:rsidR="005F514C">
        <w:t>consistente</w:t>
      </w:r>
      <w:r w:rsidR="006F42F4">
        <w:t>. L</w:t>
      </w:r>
      <w:r w:rsidR="00BF13B2">
        <w:t xml:space="preserve">a presento </w:t>
      </w:r>
      <w:r w:rsidR="00F64180">
        <w:t>con humildad y respeto por si</w:t>
      </w:r>
      <w:r w:rsidR="006F42F4">
        <w:t xml:space="preserve"> te ayuda también a ti</w:t>
      </w:r>
      <w:r w:rsidR="00F64180">
        <w:t>:</w:t>
      </w:r>
    </w:p>
    <w:p w14:paraId="62B8F072" w14:textId="3936AFE2" w:rsidR="00F64180" w:rsidRDefault="00060F0E" w:rsidP="006C7A0C">
      <w:pPr>
        <w:jc w:val="both"/>
      </w:pPr>
      <w:r w:rsidRPr="00060F0E">
        <w:rPr>
          <w:b/>
          <w:bCs/>
        </w:rPr>
        <w:t>A</w:t>
      </w:r>
      <w:r>
        <w:t xml:space="preserve">/ </w:t>
      </w:r>
      <w:r w:rsidR="00B710DE">
        <w:t>“</w:t>
      </w:r>
      <w:r w:rsidR="00F64180" w:rsidRPr="00F65949">
        <w:rPr>
          <w:color w:val="000099"/>
        </w:rPr>
        <w:t>Cinco de ellos han caído</w:t>
      </w:r>
      <w:r w:rsidR="00B710DE">
        <w:t>”</w:t>
      </w:r>
      <w:r w:rsidR="00F64180">
        <w:t>: (</w:t>
      </w:r>
      <w:r w:rsidR="00F64180" w:rsidRPr="00423717">
        <w:rPr>
          <w:b/>
          <w:bCs/>
        </w:rPr>
        <w:t>1</w:t>
      </w:r>
      <w:r w:rsidR="007A0289">
        <w:rPr>
          <w:b/>
          <w:bCs/>
        </w:rPr>
        <w:t>º</w:t>
      </w:r>
      <w:r w:rsidR="00F64180">
        <w:t>) B</w:t>
      </w:r>
      <w:r w:rsidR="00B710DE">
        <w:t>abilonia</w:t>
      </w:r>
      <w:r w:rsidR="00F64180">
        <w:t>, (</w:t>
      </w:r>
      <w:r w:rsidR="00F64180" w:rsidRPr="00423717">
        <w:rPr>
          <w:b/>
          <w:bCs/>
        </w:rPr>
        <w:t>2</w:t>
      </w:r>
      <w:r w:rsidR="007A0289">
        <w:rPr>
          <w:b/>
          <w:bCs/>
        </w:rPr>
        <w:t>º</w:t>
      </w:r>
      <w:r w:rsidR="00F64180">
        <w:t>) Medo-Persia, (</w:t>
      </w:r>
      <w:r w:rsidR="00F64180" w:rsidRPr="00423717">
        <w:rPr>
          <w:b/>
          <w:bCs/>
        </w:rPr>
        <w:t>3</w:t>
      </w:r>
      <w:r w:rsidR="007A0289">
        <w:rPr>
          <w:b/>
          <w:bCs/>
        </w:rPr>
        <w:t>º</w:t>
      </w:r>
      <w:r w:rsidR="00F64180">
        <w:t>) Grecia, (</w:t>
      </w:r>
      <w:r w:rsidR="00F64180" w:rsidRPr="00423717">
        <w:rPr>
          <w:b/>
          <w:bCs/>
        </w:rPr>
        <w:t>4</w:t>
      </w:r>
      <w:r w:rsidR="007A0289">
        <w:rPr>
          <w:b/>
          <w:bCs/>
        </w:rPr>
        <w:t>º</w:t>
      </w:r>
      <w:r w:rsidR="00F64180">
        <w:t>) Roma imperial pagana, (</w:t>
      </w:r>
      <w:r w:rsidR="00F64180" w:rsidRPr="00423717">
        <w:rPr>
          <w:b/>
          <w:bCs/>
        </w:rPr>
        <w:t>5</w:t>
      </w:r>
      <w:r w:rsidR="007A0289">
        <w:rPr>
          <w:b/>
          <w:bCs/>
        </w:rPr>
        <w:t>º</w:t>
      </w:r>
      <w:r w:rsidR="00F64180">
        <w:t>) Roma papal</w:t>
      </w:r>
      <w:r w:rsidR="00423717">
        <w:t xml:space="preserve"> como poder perseguidor</w:t>
      </w:r>
      <w:r w:rsidR="00F64180">
        <w:t xml:space="preserve"> durante los 1260 años.</w:t>
      </w:r>
    </w:p>
    <w:p w14:paraId="66FEA0EB" w14:textId="30E19CC4" w:rsidR="00F64180" w:rsidRDefault="00F64180" w:rsidP="006C7A0C">
      <w:pPr>
        <w:jc w:val="both"/>
      </w:pPr>
      <w:r>
        <w:t xml:space="preserve">Algunos objetan a </w:t>
      </w:r>
      <w:r w:rsidR="008B4DB3">
        <w:t xml:space="preserve">la </w:t>
      </w:r>
      <w:r w:rsidR="005F514C">
        <w:t>adjudica</w:t>
      </w:r>
      <w:r w:rsidR="008B4DB3">
        <w:t>ción de</w:t>
      </w:r>
      <w:r>
        <w:t xml:space="preserve"> dos períodos</w:t>
      </w:r>
      <w:r w:rsidR="00423717">
        <w:t xml:space="preserve"> —“reinos”—</w:t>
      </w:r>
      <w:r w:rsidR="005F514C">
        <w:t xml:space="preserve"> distintos</w:t>
      </w:r>
      <w:r w:rsidR="006C3280">
        <w:t xml:space="preserve"> y sucesivos</w:t>
      </w:r>
      <w:r>
        <w:t xml:space="preserve"> </w:t>
      </w:r>
      <w:r w:rsidR="003C3632">
        <w:t>para</w:t>
      </w:r>
      <w:r>
        <w:t xml:space="preserve"> Roma, pero la profecía </w:t>
      </w:r>
      <w:r w:rsidR="00423717">
        <w:t>autoriza</w:t>
      </w:r>
      <w:r w:rsidR="008B4DB3">
        <w:t xml:space="preserve"> tal cosa</w:t>
      </w:r>
      <w:r>
        <w:t xml:space="preserve">. </w:t>
      </w:r>
      <w:r w:rsidR="008B4DB3">
        <w:t>E</w:t>
      </w:r>
      <w:r>
        <w:t xml:space="preserve">n </w:t>
      </w:r>
      <w:r w:rsidRPr="00A77D2E">
        <w:rPr>
          <w:b/>
          <w:bCs/>
        </w:rPr>
        <w:t>Daniel 2</w:t>
      </w:r>
      <w:r>
        <w:t xml:space="preserve"> Roma está representada en las piernas de hierro</w:t>
      </w:r>
      <w:r w:rsidR="008B4DB3">
        <w:t xml:space="preserve"> (fase imperial)</w:t>
      </w:r>
      <w:r w:rsidR="00B2154B">
        <w:t xml:space="preserve">, </w:t>
      </w:r>
      <w:r w:rsidR="008B4DB3">
        <w:t>pero</w:t>
      </w:r>
      <w:r w:rsidR="00B2154B">
        <w:t xml:space="preserve"> también</w:t>
      </w:r>
      <w:r>
        <w:t xml:space="preserve"> en los pies</w:t>
      </w:r>
      <w:r w:rsidR="00D505EB">
        <w:t xml:space="preserve"> de hierro y barro cocido</w:t>
      </w:r>
      <w:r w:rsidR="008B4DB3">
        <w:t xml:space="preserve"> (fase dividida / papal)</w:t>
      </w:r>
      <w:r>
        <w:t xml:space="preserve">. En </w:t>
      </w:r>
      <w:r w:rsidRPr="00A77D2E">
        <w:rPr>
          <w:b/>
          <w:bCs/>
        </w:rPr>
        <w:t>Daniel 7</w:t>
      </w:r>
      <w:r w:rsidR="008B4DB3">
        <w:t xml:space="preserve"> </w:t>
      </w:r>
      <w:r>
        <w:t>Roma está representada</w:t>
      </w:r>
      <w:r w:rsidR="008B4DB3">
        <w:t xml:space="preserve"> también</w:t>
      </w:r>
      <w:r>
        <w:t xml:space="preserve"> mediante dos figuras, una para cada fase: la “</w:t>
      </w:r>
      <w:r w:rsidRPr="00B2154B">
        <w:rPr>
          <w:color w:val="000099"/>
        </w:rPr>
        <w:t>cuarta bestia espantosa y terrible</w:t>
      </w:r>
      <w:r>
        <w:t xml:space="preserve">” para Roma pagana, y el </w:t>
      </w:r>
      <w:r w:rsidR="0025253C">
        <w:t>“</w:t>
      </w:r>
      <w:r w:rsidRPr="0025253C">
        <w:rPr>
          <w:color w:val="000099"/>
        </w:rPr>
        <w:t>cuerno pequeño</w:t>
      </w:r>
      <w:r w:rsidR="0025253C">
        <w:t>”</w:t>
      </w:r>
      <w:r>
        <w:t xml:space="preserve"> que</w:t>
      </w:r>
      <w:r w:rsidR="006C3280">
        <w:t xml:space="preserve"> surge de ella y</w:t>
      </w:r>
      <w:r>
        <w:t xml:space="preserve"> </w:t>
      </w:r>
      <w:r w:rsidR="00B710DE">
        <w:t>“</w:t>
      </w:r>
      <w:r w:rsidRPr="00B2154B">
        <w:rPr>
          <w:color w:val="000099"/>
        </w:rPr>
        <w:t>hablaba grandezas</w:t>
      </w:r>
      <w:r w:rsidR="00B710DE">
        <w:t>”</w:t>
      </w:r>
      <w:r w:rsidR="008B4DB3">
        <w:t xml:space="preserve"> (“</w:t>
      </w:r>
      <w:r w:rsidR="008B4DB3" w:rsidRPr="00EF5D0B">
        <w:rPr>
          <w:color w:val="000099"/>
        </w:rPr>
        <w:t>blasfemias</w:t>
      </w:r>
      <w:r w:rsidR="008B4DB3">
        <w:t xml:space="preserve">” según </w:t>
      </w:r>
      <w:r w:rsidR="00EF5D0B" w:rsidRPr="0025253C">
        <w:rPr>
          <w:b/>
          <w:bCs/>
        </w:rPr>
        <w:t>Apocalipsis 13:5-6</w:t>
      </w:r>
      <w:r w:rsidR="00EF5D0B">
        <w:t>)</w:t>
      </w:r>
      <w:r w:rsidR="008B4DB3">
        <w:t xml:space="preserve"> </w:t>
      </w:r>
      <w:r>
        <w:t xml:space="preserve">para </w:t>
      </w:r>
      <w:r w:rsidR="00B710DE">
        <w:t>Roma papal.</w:t>
      </w:r>
    </w:p>
    <w:p w14:paraId="415B4317" w14:textId="5D27D0C1" w:rsidR="006C7F38" w:rsidRDefault="00060F0E" w:rsidP="006C7A0C">
      <w:pPr>
        <w:jc w:val="both"/>
      </w:pPr>
      <w:r w:rsidRPr="00060F0E">
        <w:rPr>
          <w:b/>
          <w:bCs/>
        </w:rPr>
        <w:t>B</w:t>
      </w:r>
      <w:r>
        <w:t xml:space="preserve">/ </w:t>
      </w:r>
      <w:r w:rsidR="003E7C43">
        <w:t>“</w:t>
      </w:r>
      <w:r w:rsidR="003E7C43" w:rsidRPr="00F65949">
        <w:rPr>
          <w:color w:val="000099"/>
        </w:rPr>
        <w:t>Uno es</w:t>
      </w:r>
      <w:r w:rsidR="003E7C43">
        <w:t>”</w:t>
      </w:r>
      <w:r w:rsidR="007A0289">
        <w:t xml:space="preserve"> (</w:t>
      </w:r>
      <w:r w:rsidR="00C95443">
        <w:t>el</w:t>
      </w:r>
      <w:r w:rsidR="007A0289">
        <w:t xml:space="preserve"> </w:t>
      </w:r>
      <w:r w:rsidR="007A0289" w:rsidRPr="007A0289">
        <w:rPr>
          <w:b/>
          <w:bCs/>
        </w:rPr>
        <w:t>6</w:t>
      </w:r>
      <w:r w:rsidR="00C95443">
        <w:rPr>
          <w:b/>
          <w:bCs/>
        </w:rPr>
        <w:t>º</w:t>
      </w:r>
      <w:r w:rsidR="007A0289">
        <w:t>)</w:t>
      </w:r>
      <w:r w:rsidR="003E7C43">
        <w:t xml:space="preserve">: </w:t>
      </w:r>
      <w:r w:rsidR="00587DDD">
        <w:t>s</w:t>
      </w:r>
      <w:r w:rsidR="00821222">
        <w:t xml:space="preserve">e refiere a </w:t>
      </w:r>
      <w:r w:rsidR="003E7C43">
        <w:t xml:space="preserve">Estados Unidos, que aparece claramente en </w:t>
      </w:r>
      <w:r w:rsidR="003E7C43" w:rsidRPr="00F84E3C">
        <w:rPr>
          <w:b/>
          <w:bCs/>
        </w:rPr>
        <w:t>Apocalipsis 13</w:t>
      </w:r>
      <w:r w:rsidR="003E7C43">
        <w:t xml:space="preserve"> como el</w:t>
      </w:r>
      <w:r w:rsidR="00D505EB">
        <w:t xml:space="preserve"> poder terrenal</w:t>
      </w:r>
      <w:r w:rsidR="003E7C43">
        <w:t xml:space="preserve"> que</w:t>
      </w:r>
      <w:r w:rsidR="00F65949">
        <w:t>,</w:t>
      </w:r>
      <w:r w:rsidR="00D505EB">
        <w:t xml:space="preserve"> renunciando a su republicanismo y protestantismo,</w:t>
      </w:r>
      <w:r w:rsidR="003E7C43">
        <w:t xml:space="preserve"> va a propiciar la</w:t>
      </w:r>
      <w:r w:rsidR="00A77D2E">
        <w:t xml:space="preserve"> creación de</w:t>
      </w:r>
      <w:r w:rsidR="00DC2D86">
        <w:t xml:space="preserve"> la</w:t>
      </w:r>
      <w:r w:rsidR="003E7C43">
        <w:t xml:space="preserve"> “</w:t>
      </w:r>
      <w:r w:rsidR="003E7C43" w:rsidRPr="00F65949">
        <w:rPr>
          <w:color w:val="000099"/>
        </w:rPr>
        <w:t>imagen de la</w:t>
      </w:r>
      <w:r w:rsidR="00D74286" w:rsidRPr="00F65949">
        <w:rPr>
          <w:color w:val="000099"/>
        </w:rPr>
        <w:t xml:space="preserve"> </w:t>
      </w:r>
      <w:r w:rsidR="003E7C43" w:rsidRPr="00F65949">
        <w:rPr>
          <w:color w:val="000099"/>
        </w:rPr>
        <w:t>bestia</w:t>
      </w:r>
      <w:r w:rsidR="003E7C43">
        <w:t>”. Es el período en</w:t>
      </w:r>
      <w:r w:rsidR="000F4399">
        <w:t xml:space="preserve"> el</w:t>
      </w:r>
      <w:r w:rsidR="003E7C43">
        <w:t xml:space="preserve"> que nos encontramos</w:t>
      </w:r>
      <w:r w:rsidR="00BD692E">
        <w:t>. E</w:t>
      </w:r>
      <w:r w:rsidR="00DC2D86">
        <w:t xml:space="preserve">stamos </w:t>
      </w:r>
      <w:r w:rsidR="00D505EB">
        <w:t xml:space="preserve">a la espera de que </w:t>
      </w:r>
      <w:r w:rsidR="007A0289">
        <w:t>se forme la imagen de la bestia</w:t>
      </w:r>
      <w:r w:rsidR="003E7C43">
        <w:t>.</w:t>
      </w:r>
      <w:r w:rsidR="00D74286">
        <w:t xml:space="preserve"> </w:t>
      </w:r>
      <w:r w:rsidR="006C7F38">
        <w:t>Actualmente conocemos un período concreto de la historia del papado</w:t>
      </w:r>
      <w:r w:rsidR="006E59BD">
        <w:t xml:space="preserve"> que no refleja su auténtica vocación ni intención, sino</w:t>
      </w:r>
      <w:r w:rsidR="008D195B">
        <w:t xml:space="preserve"> sólo</w:t>
      </w:r>
      <w:r w:rsidR="006E59BD">
        <w:t xml:space="preserve"> su circunstancia.</w:t>
      </w:r>
      <w:r w:rsidR="00EC5BE9">
        <w:t xml:space="preserve"> Según </w:t>
      </w:r>
      <w:r w:rsidR="00EC5BE9" w:rsidRPr="00060F0E">
        <w:rPr>
          <w:b/>
          <w:bCs/>
        </w:rPr>
        <w:t>Apocalipsis 17:</w:t>
      </w:r>
      <w:r w:rsidR="00821222">
        <w:rPr>
          <w:b/>
          <w:bCs/>
        </w:rPr>
        <w:t>8</w:t>
      </w:r>
      <w:r w:rsidR="00EC5BE9">
        <w:t>, ese poder</w:t>
      </w:r>
      <w:r w:rsidR="00BD692E">
        <w:t xml:space="preserve"> perseguidor</w:t>
      </w:r>
      <w:r w:rsidR="007A0289">
        <w:t xml:space="preserve"> papal</w:t>
      </w:r>
      <w:r w:rsidR="00EC5BE9">
        <w:t xml:space="preserve"> “</w:t>
      </w:r>
      <w:r w:rsidR="00DF6183">
        <w:rPr>
          <w:color w:val="000099"/>
        </w:rPr>
        <w:t>fue</w:t>
      </w:r>
      <w:r w:rsidR="00EC5BE9">
        <w:t xml:space="preserve">” (1260 </w:t>
      </w:r>
      <w:r w:rsidR="00BD692E">
        <w:t>años</w:t>
      </w:r>
      <w:r w:rsidR="007B6C6D">
        <w:t>,</w:t>
      </w:r>
      <w:r w:rsidR="007A0289">
        <w:t xml:space="preserve"> Edad Media</w:t>
      </w:r>
      <w:r w:rsidR="00EC5BE9">
        <w:t>), “</w:t>
      </w:r>
      <w:r w:rsidR="00EC5BE9" w:rsidRPr="00EC5BE9">
        <w:rPr>
          <w:color w:val="000099"/>
        </w:rPr>
        <w:t>no es</w:t>
      </w:r>
      <w:r w:rsidR="00EC5BE9">
        <w:t>” (nuestros días en el presente: no está persiguiendo</w:t>
      </w:r>
      <w:r w:rsidR="0023769C">
        <w:t>,</w:t>
      </w:r>
      <w:r w:rsidR="00EC5BE9">
        <w:t xml:space="preserve"> al no c</w:t>
      </w:r>
      <w:r w:rsidR="007A0289">
        <w:t>ontar con el</w:t>
      </w:r>
      <w:r w:rsidR="006A5BDF">
        <w:t xml:space="preserve"> brazo del</w:t>
      </w:r>
      <w:r w:rsidR="00EC5BE9">
        <w:t xml:space="preserve"> poder civil), </w:t>
      </w:r>
      <w:r w:rsidR="007B6C6D">
        <w:t>pero</w:t>
      </w:r>
      <w:r w:rsidR="00EC5BE9">
        <w:t xml:space="preserve"> “</w:t>
      </w:r>
      <w:r w:rsidR="00821222">
        <w:rPr>
          <w:color w:val="000099"/>
        </w:rPr>
        <w:t>será</w:t>
      </w:r>
      <w:r w:rsidR="00EC5BE9">
        <w:t>”</w:t>
      </w:r>
      <w:r w:rsidR="0023769C">
        <w:t xml:space="preserve">: </w:t>
      </w:r>
      <w:r w:rsidR="00EC5BE9">
        <w:t>volverá a ser</w:t>
      </w:r>
      <w:r w:rsidR="006E35A3">
        <w:t xml:space="preserve"> perseguidor</w:t>
      </w:r>
      <w:r w:rsidR="009E260E">
        <w:t xml:space="preserve"> por un breve tiempo</w:t>
      </w:r>
      <w:r w:rsidR="00EC5BE9">
        <w:t>.</w:t>
      </w:r>
      <w:r w:rsidR="00821222">
        <w:t xml:space="preserve"> En </w:t>
      </w:r>
      <w:r w:rsidR="0023769C">
        <w:t>su</w:t>
      </w:r>
      <w:r w:rsidR="00821222">
        <w:t xml:space="preserve"> fase de “</w:t>
      </w:r>
      <w:r w:rsidR="00821222" w:rsidRPr="007D61AC">
        <w:rPr>
          <w:color w:val="000099"/>
        </w:rPr>
        <w:t>cordero</w:t>
      </w:r>
      <w:r w:rsidR="00821222">
        <w:t>”</w:t>
      </w:r>
      <w:r w:rsidR="007D61AC">
        <w:t>,</w:t>
      </w:r>
      <w:r w:rsidR="00BD692E">
        <w:t xml:space="preserve"> mientras que </w:t>
      </w:r>
      <w:r w:rsidR="007D61AC">
        <w:t>es</w:t>
      </w:r>
      <w:r w:rsidR="00BD692E">
        <w:t>t</w:t>
      </w:r>
      <w:r w:rsidR="007D61AC">
        <w:t>a segunda bestia</w:t>
      </w:r>
      <w:r w:rsidR="007A0289" w:rsidRPr="007A0289">
        <w:t xml:space="preserve"> </w:t>
      </w:r>
      <w:r w:rsidR="005D295F">
        <w:t>(</w:t>
      </w:r>
      <w:r w:rsidR="007A0289">
        <w:t>Estados Unidos</w:t>
      </w:r>
      <w:r w:rsidR="005D295F">
        <w:t>)</w:t>
      </w:r>
      <w:r w:rsidR="007D61AC">
        <w:t xml:space="preserve"> “</w:t>
      </w:r>
      <w:r w:rsidR="007D61AC" w:rsidRPr="007D61AC">
        <w:rPr>
          <w:color w:val="000099"/>
        </w:rPr>
        <w:t>es</w:t>
      </w:r>
      <w:r w:rsidR="007D61AC">
        <w:t>”</w:t>
      </w:r>
      <w:r w:rsidR="005D295F">
        <w:t xml:space="preserve"> (</w:t>
      </w:r>
      <w:r w:rsidR="005D295F" w:rsidRPr="002B3679">
        <w:rPr>
          <w:b/>
          <w:bCs/>
        </w:rPr>
        <w:t>Apocalipsis 17:10</w:t>
      </w:r>
      <w:r w:rsidR="005D295F">
        <w:t>)</w:t>
      </w:r>
      <w:r w:rsidR="00821222">
        <w:t>, la</w:t>
      </w:r>
      <w:r w:rsidR="007D61AC">
        <w:t xml:space="preserve"> primera</w:t>
      </w:r>
      <w:r w:rsidR="00821222">
        <w:t xml:space="preserve"> “</w:t>
      </w:r>
      <w:r w:rsidR="00821222" w:rsidRPr="00821222">
        <w:rPr>
          <w:color w:val="000099"/>
        </w:rPr>
        <w:t>bestia</w:t>
      </w:r>
      <w:r w:rsidR="00821222">
        <w:t>”</w:t>
      </w:r>
      <w:r w:rsidR="002B3679">
        <w:t xml:space="preserve"> </w:t>
      </w:r>
      <w:r w:rsidR="005D295F">
        <w:t>(</w:t>
      </w:r>
      <w:r w:rsidR="002B3679">
        <w:t>institución papal</w:t>
      </w:r>
      <w:r w:rsidR="005D295F">
        <w:t>)</w:t>
      </w:r>
      <w:r w:rsidR="00821222">
        <w:t xml:space="preserve"> “</w:t>
      </w:r>
      <w:r w:rsidR="00821222" w:rsidRPr="00821222">
        <w:rPr>
          <w:color w:val="000099"/>
        </w:rPr>
        <w:t>no es</w:t>
      </w:r>
      <w:r w:rsidR="00821222">
        <w:t>”</w:t>
      </w:r>
      <w:r w:rsidR="005D295F">
        <w:t xml:space="preserve"> lo que fue</w:t>
      </w:r>
      <w:r w:rsidR="00821222">
        <w:t xml:space="preserve"> </w:t>
      </w:r>
      <w:r w:rsidR="008C2256">
        <w:t>(</w:t>
      </w:r>
      <w:r w:rsidR="00821222">
        <w:t>perseguidora</w:t>
      </w:r>
      <w:r w:rsidR="008C2256">
        <w:t>)</w:t>
      </w:r>
      <w:r w:rsidR="00821222">
        <w:t>.</w:t>
      </w:r>
      <w:r w:rsidR="007D61AC">
        <w:t xml:space="preserve"> Así la conocemos ahora.</w:t>
      </w:r>
    </w:p>
    <w:p w14:paraId="17A5307D" w14:textId="355E7D04" w:rsidR="0083687B" w:rsidRDefault="00060F0E" w:rsidP="006C7A0C">
      <w:pPr>
        <w:jc w:val="both"/>
      </w:pPr>
      <w:r w:rsidRPr="00060F0E">
        <w:rPr>
          <w:b/>
          <w:bCs/>
        </w:rPr>
        <w:lastRenderedPageBreak/>
        <w:t>C</w:t>
      </w:r>
      <w:r>
        <w:t xml:space="preserve">/ </w:t>
      </w:r>
      <w:r w:rsidR="00D74286">
        <w:t>“</w:t>
      </w:r>
      <w:r w:rsidR="00D74286" w:rsidRPr="006E35A3">
        <w:rPr>
          <w:color w:val="000099"/>
        </w:rPr>
        <w:t>Cuando venga</w:t>
      </w:r>
      <w:r w:rsidR="00D74286">
        <w:t>”</w:t>
      </w:r>
      <w:r w:rsidR="007A0289">
        <w:t>, “</w:t>
      </w:r>
      <w:r w:rsidR="007A0289" w:rsidRPr="009B3DF4">
        <w:rPr>
          <w:color w:val="000099"/>
        </w:rPr>
        <w:t>será</w:t>
      </w:r>
      <w:r w:rsidR="007A0289">
        <w:t>” (</w:t>
      </w:r>
      <w:r w:rsidR="00C95443">
        <w:t>el</w:t>
      </w:r>
      <w:r w:rsidR="007A0289">
        <w:t xml:space="preserve"> </w:t>
      </w:r>
      <w:r w:rsidR="007A0289" w:rsidRPr="009B3DF4">
        <w:rPr>
          <w:b/>
          <w:bCs/>
        </w:rPr>
        <w:t>7</w:t>
      </w:r>
      <w:r w:rsidR="00C95443">
        <w:rPr>
          <w:b/>
          <w:bCs/>
        </w:rPr>
        <w:t>º</w:t>
      </w:r>
      <w:r w:rsidR="009B3DF4">
        <w:t>)</w:t>
      </w:r>
      <w:r w:rsidR="00D74286">
        <w:t xml:space="preserve">: </w:t>
      </w:r>
      <w:r w:rsidR="001474C7">
        <w:t>t</w:t>
      </w:r>
      <w:r w:rsidR="00086FDF">
        <w:t xml:space="preserve">al como vemos en </w:t>
      </w:r>
      <w:r w:rsidR="00086FDF" w:rsidRPr="001474C7">
        <w:rPr>
          <w:b/>
          <w:bCs/>
        </w:rPr>
        <w:t>Apocalipsis 13</w:t>
      </w:r>
      <w:r w:rsidR="001474C7" w:rsidRPr="001474C7">
        <w:rPr>
          <w:b/>
          <w:bCs/>
        </w:rPr>
        <w:t>:</w:t>
      </w:r>
      <w:r w:rsidR="00086FDF" w:rsidRPr="001474C7">
        <w:rPr>
          <w:b/>
          <w:bCs/>
        </w:rPr>
        <w:t>11</w:t>
      </w:r>
      <w:r w:rsidR="001474C7" w:rsidRPr="001474C7">
        <w:rPr>
          <w:b/>
          <w:bCs/>
        </w:rPr>
        <w:t>-18</w:t>
      </w:r>
      <w:r w:rsidR="00086FDF">
        <w:t>, c</w:t>
      </w:r>
      <w:r w:rsidR="00013AFC">
        <w:t xml:space="preserve">uando </w:t>
      </w:r>
      <w:r w:rsidR="0083687B">
        <w:t>la iglesia recurre al poder</w:t>
      </w:r>
      <w:r w:rsidR="00013AFC">
        <w:t xml:space="preserve"> civil</w:t>
      </w:r>
      <w:r w:rsidR="0083687B">
        <w:t>,</w:t>
      </w:r>
      <w:r w:rsidR="00013AFC">
        <w:t xml:space="preserve"> queda </w:t>
      </w:r>
      <w:r w:rsidR="00885B73">
        <w:t>materializa</w:t>
      </w:r>
      <w:r w:rsidR="00013AFC">
        <w:t>d</w:t>
      </w:r>
      <w:r w:rsidR="00E67A01">
        <w:t>o el ideal</w:t>
      </w:r>
      <w:r w:rsidR="00013AFC">
        <w:t xml:space="preserve"> del </w:t>
      </w:r>
      <w:r w:rsidR="001E769C">
        <w:t>falso cristianismo</w:t>
      </w:r>
      <w:r w:rsidR="00013AFC">
        <w:t xml:space="preserve">: </w:t>
      </w:r>
      <w:r w:rsidR="0083687B">
        <w:t>se</w:t>
      </w:r>
      <w:r w:rsidR="00013AFC">
        <w:t xml:space="preserve"> establec</w:t>
      </w:r>
      <w:r w:rsidR="0083687B">
        <w:t>e</w:t>
      </w:r>
      <w:r w:rsidR="00013AFC">
        <w:t xml:space="preserve"> la “</w:t>
      </w:r>
      <w:r w:rsidR="00013AFC" w:rsidRPr="00885B73">
        <w:rPr>
          <w:color w:val="000099"/>
        </w:rPr>
        <w:t>imagen de la bestia</w:t>
      </w:r>
      <w:r w:rsidR="00013AFC">
        <w:t>”</w:t>
      </w:r>
      <w:r w:rsidR="009C1B39">
        <w:t xml:space="preserve"> (unión de iglesia y estado),</w:t>
      </w:r>
      <w:r w:rsidR="00C95443">
        <w:t xml:space="preserve"> y </w:t>
      </w:r>
      <w:r w:rsidR="009C1B39">
        <w:t>vuelve</w:t>
      </w:r>
      <w:r w:rsidR="00C95443">
        <w:t xml:space="preserve"> la persecución</w:t>
      </w:r>
      <w:r w:rsidR="00013AFC">
        <w:t>.</w:t>
      </w:r>
    </w:p>
    <w:p w14:paraId="13B67949" w14:textId="298056D6" w:rsidR="00E67A01" w:rsidRDefault="00086FDF" w:rsidP="006C7A0C">
      <w:pPr>
        <w:jc w:val="both"/>
      </w:pPr>
      <w:r>
        <w:t xml:space="preserve">En la sucesión de </w:t>
      </w:r>
      <w:r w:rsidR="00077B69">
        <w:t>gobiernos terrenales</w:t>
      </w:r>
      <w:r>
        <w:t xml:space="preserve"> que han venido recibiendo</w:t>
      </w:r>
      <w:r w:rsidR="007D61AC">
        <w:t xml:space="preserve"> </w:t>
      </w:r>
      <w:r w:rsidR="00BD252C">
        <w:t>uno tras otro</w:t>
      </w:r>
      <w:r>
        <w:t xml:space="preserve"> la influencia y poder del dragón, </w:t>
      </w:r>
      <w:r w:rsidR="003C2E0E">
        <w:t>e</w:t>
      </w:r>
      <w:r>
        <w:t xml:space="preserve">l levantamiento de </w:t>
      </w:r>
      <w:r w:rsidR="003C2E0E">
        <w:t xml:space="preserve">cada imperio ha </w:t>
      </w:r>
      <w:r w:rsidR="00EF3824">
        <w:t>coincidido con</w:t>
      </w:r>
      <w:r w:rsidR="003C2E0E">
        <w:t xml:space="preserve"> la caída del anterior</w:t>
      </w:r>
      <w:r w:rsidR="00E67A01">
        <w:t>. P</w:t>
      </w:r>
      <w:r>
        <w:t xml:space="preserve">ero en nuestro futuro próximo se va a dar algo nuevo: esa segunda bestia </w:t>
      </w:r>
      <w:r w:rsidR="00303C71">
        <w:t>[</w:t>
      </w:r>
      <w:r w:rsidR="002F5A75">
        <w:t>Estados Unidos</w:t>
      </w:r>
      <w:r w:rsidR="00303C71">
        <w:t>]</w:t>
      </w:r>
      <w:r w:rsidR="002F5A75">
        <w:t xml:space="preserve"> “</w:t>
      </w:r>
      <w:r w:rsidR="002F5A75" w:rsidRPr="00885B73">
        <w:rPr>
          <w:color w:val="000099"/>
        </w:rPr>
        <w:t>ejerce todo el poder de la primera bestia</w:t>
      </w:r>
      <w:r w:rsidR="0083687B">
        <w:rPr>
          <w:color w:val="000099"/>
        </w:rPr>
        <w:t xml:space="preserve"> </w:t>
      </w:r>
      <w:r w:rsidR="0083687B" w:rsidRPr="0083687B">
        <w:t>[papado]</w:t>
      </w:r>
      <w:r w:rsidR="002F5A75" w:rsidRPr="00885B73">
        <w:rPr>
          <w:color w:val="000099"/>
        </w:rPr>
        <w:t xml:space="preserve"> </w:t>
      </w:r>
      <w:r w:rsidR="002F5A75" w:rsidRPr="00885B73">
        <w:rPr>
          <w:i/>
          <w:iCs/>
          <w:color w:val="000099"/>
        </w:rPr>
        <w:t>en presencia de ella</w:t>
      </w:r>
      <w:r w:rsidR="002F5A75">
        <w:t>” (</w:t>
      </w:r>
      <w:r w:rsidR="002F5A75" w:rsidRPr="00885B73">
        <w:rPr>
          <w:b/>
          <w:bCs/>
        </w:rPr>
        <w:t>Apocalipsis 13:12</w:t>
      </w:r>
      <w:r w:rsidR="002F5A75">
        <w:t>).</w:t>
      </w:r>
      <w:r w:rsidR="00E67A01">
        <w:t xml:space="preserve"> </w:t>
      </w:r>
      <w:r w:rsidR="00303C71">
        <w:t>En nuestros días</w:t>
      </w:r>
      <w:r w:rsidR="00E67A01">
        <w:t>, mientras</w:t>
      </w:r>
      <w:r w:rsidR="00303C71">
        <w:t xml:space="preserve"> que</w:t>
      </w:r>
      <w:r w:rsidR="00E67A01">
        <w:t xml:space="preserve"> Estados Unidos “</w:t>
      </w:r>
      <w:r w:rsidR="00E67A01" w:rsidRPr="00E67A01">
        <w:rPr>
          <w:color w:val="000099"/>
        </w:rPr>
        <w:t>es</w:t>
      </w:r>
      <w:r w:rsidR="00E67A01">
        <w:t>”</w:t>
      </w:r>
      <w:r w:rsidR="00303C71">
        <w:t xml:space="preserve"> el 6º reino</w:t>
      </w:r>
      <w:r w:rsidR="00E67A01">
        <w:t>, Roma papal “</w:t>
      </w:r>
      <w:r w:rsidR="00E67A01" w:rsidRPr="00E67A01">
        <w:rPr>
          <w:color w:val="000099"/>
        </w:rPr>
        <w:t>no es</w:t>
      </w:r>
      <w:r w:rsidR="00E67A01">
        <w:t>”</w:t>
      </w:r>
      <w:r w:rsidR="005915E3">
        <w:t xml:space="preserve"> perseguidora</w:t>
      </w:r>
      <w:r w:rsidR="00E67A01">
        <w:t>.</w:t>
      </w:r>
      <w:r w:rsidR="00821222">
        <w:t xml:space="preserve"> </w:t>
      </w:r>
      <w:r w:rsidR="00E67A01">
        <w:t xml:space="preserve">Pero </w:t>
      </w:r>
      <w:r w:rsidR="00D85FB6">
        <w:t>pronto</w:t>
      </w:r>
      <w:r w:rsidR="0097053E">
        <w:t>,</w:t>
      </w:r>
      <w:r w:rsidR="00E67A01">
        <w:t xml:space="preserve"> m</w:t>
      </w:r>
      <w:r w:rsidR="00821222">
        <w:t>ientras la segunda bestia</w:t>
      </w:r>
      <w:r w:rsidR="00E67A01">
        <w:t xml:space="preserve"> (Estados Unidos)</w:t>
      </w:r>
      <w:r w:rsidR="00821222">
        <w:t xml:space="preserve"> ejer</w:t>
      </w:r>
      <w:r w:rsidR="00361A82">
        <w:t>za</w:t>
      </w:r>
      <w:r w:rsidR="00821222">
        <w:t xml:space="preserve"> su acción impía</w:t>
      </w:r>
      <w:r w:rsidR="00E67A01">
        <w:t xml:space="preserve"> al hablar “</w:t>
      </w:r>
      <w:r w:rsidR="00E67A01" w:rsidRPr="00E67A01">
        <w:rPr>
          <w:color w:val="000099"/>
        </w:rPr>
        <w:t>como un dragón</w:t>
      </w:r>
      <w:r w:rsidR="00E67A01">
        <w:t>”</w:t>
      </w:r>
      <w:r w:rsidR="00821222">
        <w:t>, s</w:t>
      </w:r>
      <w:r w:rsidR="00361A82">
        <w:t>eguirá</w:t>
      </w:r>
      <w:r w:rsidR="00821222">
        <w:t xml:space="preserve"> en pie la primera bestia</w:t>
      </w:r>
      <w:r w:rsidR="00E67A01">
        <w:t xml:space="preserve"> (</w:t>
      </w:r>
      <w:r w:rsidR="00303C71">
        <w:t xml:space="preserve">el </w:t>
      </w:r>
      <w:r w:rsidR="00E67A01">
        <w:t>papado)</w:t>
      </w:r>
      <w:r w:rsidR="00484FF6">
        <w:t>.</w:t>
      </w:r>
      <w:r w:rsidR="00E67A01">
        <w:t xml:space="preserve"> Por eso leemos:</w:t>
      </w:r>
    </w:p>
    <w:p w14:paraId="6FA62883" w14:textId="5A2C9478" w:rsidR="00E67A01" w:rsidRDefault="00E67A01" w:rsidP="00E67A01">
      <w:pPr>
        <w:ind w:left="567" w:right="566"/>
        <w:jc w:val="both"/>
      </w:pPr>
      <w:r w:rsidRPr="00E67A01">
        <w:rPr>
          <w:color w:val="000099"/>
        </w:rPr>
        <w:t>La bestia que era y no es, es también el octavo, y es uno de los siete y va a la perdición</w:t>
      </w:r>
      <w:r w:rsidRPr="00E67A01">
        <w:t xml:space="preserve"> </w:t>
      </w:r>
      <w:r>
        <w:t>(</w:t>
      </w:r>
      <w:r w:rsidRPr="00E67A01">
        <w:rPr>
          <w:b/>
          <w:bCs/>
        </w:rPr>
        <w:t>Apocalipsis 17:11</w:t>
      </w:r>
      <w:r>
        <w:t>).</w:t>
      </w:r>
    </w:p>
    <w:p w14:paraId="4B0EC20B" w14:textId="1833F04B" w:rsidR="00013AFC" w:rsidRDefault="00DE1DC6" w:rsidP="006C7A0C">
      <w:pPr>
        <w:jc w:val="both"/>
      </w:pPr>
      <w:r>
        <w:t>Es la p</w:t>
      </w:r>
      <w:r w:rsidR="00912506">
        <w:t xml:space="preserve">erdición descrita en el capítulo </w:t>
      </w:r>
      <w:r w:rsidR="00912506" w:rsidRPr="00912506">
        <w:rPr>
          <w:b/>
          <w:bCs/>
        </w:rPr>
        <w:t>18</w:t>
      </w:r>
      <w:r w:rsidR="00912506">
        <w:t xml:space="preserve"> de </w:t>
      </w:r>
      <w:r w:rsidR="00912506" w:rsidRPr="00912506">
        <w:rPr>
          <w:b/>
          <w:bCs/>
        </w:rPr>
        <w:t>Apocalipsis</w:t>
      </w:r>
      <w:r w:rsidR="00912506">
        <w:t>.</w:t>
      </w:r>
      <w:r w:rsidR="00185F8E">
        <w:t xml:space="preserve"> El gobierno de Estados Unidos no va a relevar</w:t>
      </w:r>
      <w:r w:rsidR="006447C0">
        <w:t xml:space="preserve"> o</w:t>
      </w:r>
      <w:r w:rsidR="00EB539B">
        <w:t xml:space="preserve"> jubilar</w:t>
      </w:r>
      <w:r w:rsidR="00185F8E">
        <w:t xml:space="preserve"> a Roma pa</w:t>
      </w:r>
      <w:r w:rsidR="00884F86">
        <w:t>pal</w:t>
      </w:r>
      <w:r w:rsidR="00185F8E">
        <w:t xml:space="preserve">, sino que la va a </w:t>
      </w:r>
      <w:r w:rsidR="00484FF6">
        <w:t>“perfecciona</w:t>
      </w:r>
      <w:r w:rsidR="00185F8E">
        <w:t>r</w:t>
      </w:r>
      <w:r w:rsidR="00484FF6">
        <w:t>”</w:t>
      </w:r>
      <w:r w:rsidR="00884F86">
        <w:t xml:space="preserve"> </w:t>
      </w:r>
      <w:r>
        <w:t>mediante</w:t>
      </w:r>
      <w:r w:rsidR="00884F86">
        <w:t xml:space="preserve"> la ayuda inestimable del “</w:t>
      </w:r>
      <w:r w:rsidR="00884F86" w:rsidRPr="00884F86">
        <w:rPr>
          <w:color w:val="000099"/>
        </w:rPr>
        <w:t>falso profeta</w:t>
      </w:r>
      <w:r w:rsidR="00884F86">
        <w:t>”</w:t>
      </w:r>
      <w:r w:rsidR="00821222">
        <w:t xml:space="preserve">. </w:t>
      </w:r>
      <w:r w:rsidR="002F5A75">
        <w:t xml:space="preserve"> </w:t>
      </w:r>
      <w:r w:rsidR="00077B69">
        <w:t xml:space="preserve">La primera bestia, la institución papal, sólo </w:t>
      </w:r>
      <w:r w:rsidR="004D0223">
        <w:t>es</w:t>
      </w:r>
      <w:r w:rsidR="00077B69">
        <w:t xml:space="preserve"> destruida</w:t>
      </w:r>
      <w:r w:rsidR="004D0223">
        <w:t xml:space="preserve"> al final</w:t>
      </w:r>
      <w:r w:rsidR="00185F8E">
        <w:t>:</w:t>
      </w:r>
      <w:r w:rsidR="00077B69">
        <w:t xml:space="preserve"> </w:t>
      </w:r>
      <w:r w:rsidR="004D0223">
        <w:t>“</w:t>
      </w:r>
      <w:r w:rsidR="004D0223" w:rsidRPr="00885B73">
        <w:rPr>
          <w:color w:val="000099"/>
        </w:rPr>
        <w:t>El Señor</w:t>
      </w:r>
      <w:r w:rsidR="004D0223">
        <w:t xml:space="preserve"> [la]</w:t>
      </w:r>
      <w:r w:rsidR="004D0223" w:rsidRPr="00885B73">
        <w:rPr>
          <w:color w:val="000099"/>
        </w:rPr>
        <w:t xml:space="preserve"> matará con el espíritu de su boca y</w:t>
      </w:r>
      <w:r w:rsidRPr="00DE1DC6">
        <w:rPr>
          <w:color w:val="000099"/>
        </w:rPr>
        <w:t xml:space="preserve"> </w:t>
      </w:r>
      <w:r w:rsidRPr="00DE1DC6">
        <w:rPr>
          <w:color w:val="000000" w:themeColor="text1"/>
        </w:rPr>
        <w:t>[la]</w:t>
      </w:r>
      <w:r w:rsidR="004D0223" w:rsidRPr="00DE1DC6">
        <w:rPr>
          <w:color w:val="000000" w:themeColor="text1"/>
        </w:rPr>
        <w:t xml:space="preserve"> </w:t>
      </w:r>
      <w:r w:rsidR="004D0223" w:rsidRPr="00885B73">
        <w:rPr>
          <w:color w:val="000099"/>
        </w:rPr>
        <w:t>destruirá con el resplandor de su venida</w:t>
      </w:r>
      <w:r w:rsidR="004D0223">
        <w:t>” (</w:t>
      </w:r>
      <w:r w:rsidR="004D0223" w:rsidRPr="00885B73">
        <w:rPr>
          <w:b/>
          <w:bCs/>
        </w:rPr>
        <w:t>2 Tesalonicenses 2:8</w:t>
      </w:r>
      <w:r w:rsidR="004D0223">
        <w:t>).</w:t>
      </w:r>
    </w:p>
    <w:p w14:paraId="5A5BCC6E" w14:textId="2F70C033" w:rsidR="00FA140A" w:rsidRDefault="00FA140A" w:rsidP="006C7A0C">
      <w:pPr>
        <w:jc w:val="both"/>
      </w:pPr>
      <w:r>
        <w:t xml:space="preserve">Lo que está a punto de suceder, lo que está ante </w:t>
      </w:r>
      <w:r w:rsidR="00CB20AD">
        <w:t>nosotros</w:t>
      </w:r>
      <w:r>
        <w:t>, es la reedición de la unión entre iglesia y estado</w:t>
      </w:r>
      <w:r w:rsidR="00E70DAF">
        <w:t>:</w:t>
      </w:r>
      <w:r>
        <w:t xml:space="preserve"> </w:t>
      </w:r>
      <w:r w:rsidR="005061D8">
        <w:t>es</w:t>
      </w:r>
      <w:r>
        <w:t>o que sucede irremediablemente en el momento en el que el estado produce legislación religiosa</w:t>
      </w:r>
      <w:r w:rsidR="003534FD">
        <w:t xml:space="preserve">, </w:t>
      </w:r>
      <w:r>
        <w:t>o</w:t>
      </w:r>
      <w:r w:rsidR="003534FD">
        <w:t xml:space="preserve"> bien</w:t>
      </w:r>
      <w:r>
        <w:t xml:space="preserve"> </w:t>
      </w:r>
      <w:r w:rsidR="00840C9B">
        <w:t>antirreligiosa</w:t>
      </w:r>
      <w:r>
        <w:t>.</w:t>
      </w:r>
    </w:p>
    <w:p w14:paraId="50D25DF4" w14:textId="288ED23D" w:rsidR="00013AFC" w:rsidRDefault="008B227C" w:rsidP="006C7A0C">
      <w:pPr>
        <w:jc w:val="both"/>
      </w:pPr>
      <w:r>
        <w:rPr>
          <w:noProof/>
        </w:rPr>
        <w:drawing>
          <wp:anchor distT="0" distB="0" distL="114300" distR="114300" simplePos="0" relativeHeight="251659264" behindDoc="0" locked="0" layoutInCell="1" allowOverlap="1" wp14:anchorId="4AA70EEC" wp14:editId="685913AF">
            <wp:simplePos x="0" y="0"/>
            <wp:positionH relativeFrom="column">
              <wp:posOffset>3209925</wp:posOffset>
            </wp:positionH>
            <wp:positionV relativeFrom="paragraph">
              <wp:posOffset>64770</wp:posOffset>
            </wp:positionV>
            <wp:extent cx="2171700" cy="3643205"/>
            <wp:effectExtent l="0" t="0" r="0" b="0"/>
            <wp:wrapSquare wrapText="bothSides"/>
            <wp:docPr id="4" name="Imagen 4"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nterfaz de usuario gráfica, Aplicación&#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2171700" cy="3643205"/>
                    </a:xfrm>
                    <a:prstGeom prst="rect">
                      <a:avLst/>
                    </a:prstGeom>
                  </pic:spPr>
                </pic:pic>
              </a:graphicData>
            </a:graphic>
          </wp:anchor>
        </w:drawing>
      </w:r>
      <w:r w:rsidR="00013AFC">
        <w:t>Estuvo</w:t>
      </w:r>
      <w:r w:rsidR="00EA089B" w:rsidRPr="00EA089B">
        <w:t xml:space="preserve"> </w:t>
      </w:r>
      <w:r w:rsidR="00EA089B">
        <w:t>ya</w:t>
      </w:r>
      <w:r w:rsidR="00013AFC">
        <w:t xml:space="preserve"> a punto de </w:t>
      </w:r>
      <w:r w:rsidR="004B1104">
        <w:t>sucede</w:t>
      </w:r>
      <w:r w:rsidR="00013AFC">
        <w:t xml:space="preserve">r </w:t>
      </w:r>
      <w:r w:rsidR="00CB20AD">
        <w:t xml:space="preserve">en </w:t>
      </w:r>
      <w:r w:rsidR="00013AFC">
        <w:t>el año 1888</w:t>
      </w:r>
      <w:r w:rsidR="00890C3E">
        <w:t xml:space="preserve"> y siguientes tres años</w:t>
      </w:r>
      <w:r w:rsidR="00013AFC">
        <w:t xml:space="preserve">, en un proyecto de ley que pretendía imponer el </w:t>
      </w:r>
      <w:r w:rsidR="0064125F">
        <w:t>repo</w:t>
      </w:r>
      <w:r w:rsidR="00013AFC">
        <w:t>so dominical</w:t>
      </w:r>
      <w:r w:rsidR="00884F86">
        <w:t xml:space="preserve"> a nivel nacional en Estados Unidos</w:t>
      </w:r>
      <w:r w:rsidR="00013AFC">
        <w:t xml:space="preserve">. </w:t>
      </w:r>
      <w:r w:rsidR="0064125F">
        <w:t>P</w:t>
      </w:r>
      <w:r w:rsidR="00013AFC">
        <w:t>or intervención divina</w:t>
      </w:r>
      <w:r w:rsidR="0064125F">
        <w:t xml:space="preserve"> finalmente no sucedió</w:t>
      </w:r>
      <w:r w:rsidR="00013AFC">
        <w:t>, pero</w:t>
      </w:r>
      <w:r w:rsidR="004B1104">
        <w:t xml:space="preserve"> ese importante episodio</w:t>
      </w:r>
      <w:r w:rsidR="00013AFC">
        <w:t xml:space="preserve"> muestra la facilidad con que los Estados Unidos pueden repudiar o ignorar su Constitución</w:t>
      </w:r>
      <w:r w:rsidR="002415CB">
        <w:t>,</w:t>
      </w:r>
      <w:r w:rsidR="00104437">
        <w:t xml:space="preserve"> </w:t>
      </w:r>
      <w:r w:rsidR="00116B9D">
        <w:t>cediendo</w:t>
      </w:r>
      <w:r w:rsidR="00104437">
        <w:t xml:space="preserve"> a</w:t>
      </w:r>
      <w:r w:rsidR="00013AFC">
        <w:t xml:space="preserve"> la presión de los movimientos</w:t>
      </w:r>
      <w:r w:rsidR="00104437">
        <w:t xml:space="preserve"> nacionales</w:t>
      </w:r>
      <w:r w:rsidR="00013AFC">
        <w:t xml:space="preserve"> del cristianismo evangélico.</w:t>
      </w:r>
      <w:r w:rsidR="001F6AD0">
        <w:t xml:space="preserve"> No es un asunto</w:t>
      </w:r>
      <w:r w:rsidR="002415CB">
        <w:t xml:space="preserve"> </w:t>
      </w:r>
      <w:r w:rsidR="000135D0">
        <w:t>mera</w:t>
      </w:r>
      <w:r w:rsidR="002415CB">
        <w:t>mente</w:t>
      </w:r>
      <w:r w:rsidR="001F6AD0">
        <w:t xml:space="preserve"> político. </w:t>
      </w:r>
      <w:r w:rsidR="002415CB">
        <w:t>De nada</w:t>
      </w:r>
      <w:r w:rsidR="001F6AD0">
        <w:t xml:space="preserve"> sirve elucubrar si </w:t>
      </w:r>
      <w:r w:rsidR="00EE34E2">
        <w:t>es</w:t>
      </w:r>
      <w:r w:rsidR="002A20A4">
        <w:t xml:space="preserve"> el partido republicano</w:t>
      </w:r>
      <w:r w:rsidR="001F6AD0">
        <w:t xml:space="preserve"> o </w:t>
      </w:r>
      <w:r w:rsidR="002A20A4">
        <w:t>el demócrata el</w:t>
      </w:r>
      <w:r w:rsidR="001F6AD0">
        <w:t xml:space="preserve"> más proclive a ceder ante una influencia “cristiana” como esa. En el episodio </w:t>
      </w:r>
      <w:r w:rsidR="002A20A4">
        <w:t>de</w:t>
      </w:r>
      <w:r w:rsidR="002415CB">
        <w:t xml:space="preserve">l proyecto de ley dominical </w:t>
      </w:r>
      <w:r w:rsidR="00981510">
        <w:t>iniciado en</w:t>
      </w:r>
      <w:r w:rsidR="002A20A4">
        <w:t xml:space="preserve"> 1888</w:t>
      </w:r>
      <w:r w:rsidR="001F6AD0">
        <w:t>, a mitad del proceso</w:t>
      </w:r>
      <w:r w:rsidR="002A20A4">
        <w:t xml:space="preserve"> legislativo</w:t>
      </w:r>
      <w:r w:rsidR="001F6AD0">
        <w:t xml:space="preserve"> </w:t>
      </w:r>
      <w:r w:rsidR="00981510">
        <w:t>hubo</w:t>
      </w:r>
      <w:r w:rsidR="001F6AD0">
        <w:t xml:space="preserve"> un cambio de gobierno</w:t>
      </w:r>
      <w:r w:rsidR="002415CB">
        <w:t xml:space="preserve"> sin que eso modificara</w:t>
      </w:r>
      <w:r w:rsidR="002A20A4">
        <w:t xml:space="preserve"> la evolución de</w:t>
      </w:r>
      <w:r w:rsidR="002415CB">
        <w:t>l caso</w:t>
      </w:r>
      <w:r w:rsidR="001F6AD0">
        <w:t>. Rec</w:t>
      </w:r>
      <w:r w:rsidR="00981510">
        <w:t>uerda</w:t>
      </w:r>
      <w:r w:rsidR="001F6AD0">
        <w:t xml:space="preserve"> que </w:t>
      </w:r>
      <w:r w:rsidR="007D3920">
        <w:t>si bien</w:t>
      </w:r>
      <w:r w:rsidR="001F6AD0">
        <w:t xml:space="preserve"> el gobierno cambi</w:t>
      </w:r>
      <w:r w:rsidR="007D3920">
        <w:t>a</w:t>
      </w:r>
      <w:r w:rsidR="001F6AD0">
        <w:t xml:space="preserve">, </w:t>
      </w:r>
      <w:r w:rsidR="002A20A4">
        <w:t xml:space="preserve">las </w:t>
      </w:r>
      <w:r w:rsidR="007D3920">
        <w:t>cámaras</w:t>
      </w:r>
      <w:r w:rsidR="002A20A4">
        <w:t xml:space="preserve"> legislativas no suelen </w:t>
      </w:r>
      <w:r w:rsidR="007D3920">
        <w:t>hacerlo en el mismo grado</w:t>
      </w:r>
      <w:r w:rsidR="004A6B9A">
        <w:t xml:space="preserve">, y </w:t>
      </w:r>
      <w:r w:rsidR="00981510">
        <w:t>aun menos</w:t>
      </w:r>
      <w:r w:rsidR="004A6B9A">
        <w:t xml:space="preserve"> l</w:t>
      </w:r>
      <w:r w:rsidR="00AE7D7F">
        <w:t>o</w:t>
      </w:r>
      <w:r w:rsidR="004A6B9A">
        <w:t xml:space="preserve">s </w:t>
      </w:r>
      <w:r w:rsidR="00AE7D7F">
        <w:t>estamento</w:t>
      </w:r>
      <w:r w:rsidR="004A6B9A">
        <w:t>s judiciales</w:t>
      </w:r>
      <w:r w:rsidR="001F6AD0">
        <w:t>.</w:t>
      </w:r>
    </w:p>
    <w:p w14:paraId="5855063F" w14:textId="5BCD59D8" w:rsidR="00820FF6" w:rsidRDefault="00820FF6" w:rsidP="006C7A0C">
      <w:pPr>
        <w:jc w:val="both"/>
      </w:pPr>
      <w:r>
        <w:lastRenderedPageBreak/>
        <w:t>E</w:t>
      </w:r>
      <w:r w:rsidR="00267CBC">
        <w:t>ntre el</w:t>
      </w:r>
      <w:r w:rsidR="00331BBA">
        <w:t xml:space="preserve"> inicio de nuestro</w:t>
      </w:r>
      <w:r w:rsidR="00267CBC">
        <w:t xml:space="preserve"> rechazo “</w:t>
      </w:r>
      <w:r w:rsidR="00267CBC" w:rsidRPr="00331BBA">
        <w:rPr>
          <w:color w:val="640000"/>
        </w:rPr>
        <w:t>en gran medida</w:t>
      </w:r>
      <w:r w:rsidR="00267CBC">
        <w:t>”</w:t>
      </w:r>
      <w:r w:rsidR="00331BBA">
        <w:t xml:space="preserve"> (1MS 276.</w:t>
      </w:r>
      <w:r w:rsidR="0017370C">
        <w:t>1</w:t>
      </w:r>
      <w:r w:rsidR="00331BBA">
        <w:t>)</w:t>
      </w:r>
      <w:r w:rsidR="00267CBC">
        <w:t xml:space="preserve"> </w:t>
      </w:r>
      <w:r w:rsidR="008B2A7D">
        <w:t>a</w:t>
      </w:r>
      <w:r w:rsidR="00267CBC">
        <w:t xml:space="preserve">l mensaje que el Señor nos </w:t>
      </w:r>
      <w:r>
        <w:t xml:space="preserve">dio </w:t>
      </w:r>
      <w:r w:rsidR="00267CBC">
        <w:t>en las asambleas de</w:t>
      </w:r>
      <w:r w:rsidR="008B2A7D">
        <w:t xml:space="preserve"> la</w:t>
      </w:r>
      <w:r w:rsidR="00267CBC">
        <w:t xml:space="preserve"> Asociación en Minneapolis</w:t>
      </w:r>
      <w:r w:rsidR="008B2A7D">
        <w:t xml:space="preserve"> (septiembre de 1888)</w:t>
      </w:r>
      <w:r w:rsidR="00267CBC">
        <w:t>, y</w:t>
      </w:r>
      <w:r w:rsidR="00EB0828">
        <w:t xml:space="preserve"> el inicio de</w:t>
      </w:r>
      <w:r w:rsidR="00267CBC">
        <w:t xml:space="preserve"> la sesión en el Senado para aprobar la ley dominical</w:t>
      </w:r>
      <w:r w:rsidR="0006496A">
        <w:t xml:space="preserve"> (diciembre de 1888)</w:t>
      </w:r>
      <w:r w:rsidR="00267CBC">
        <w:t xml:space="preserve">, </w:t>
      </w:r>
      <w:r>
        <w:t>tuvieron lugar</w:t>
      </w:r>
      <w:r w:rsidR="00267CBC">
        <w:t xml:space="preserve"> elecciones</w:t>
      </w:r>
      <w:ins w:id="55" w:author="Luis Bueno Boix" w:date="2022-05-06T22:56:00Z">
        <w:r w:rsidR="001310C5">
          <w:t xml:space="preserve"> </w:t>
        </w:r>
      </w:ins>
      <w:del w:id="56" w:author="Luis Bueno Boix" w:date="2022-05-06T22:56:00Z">
        <w:r w:rsidR="00267CBC" w:rsidDel="001310C5">
          <w:delText xml:space="preserve"> </w:delText>
        </w:r>
      </w:del>
      <w:ins w:id="57" w:author="Luis Bueno Boix" w:date="2022-05-06T22:56:00Z">
        <w:r w:rsidR="001310C5">
          <w:t xml:space="preserve">generales </w:t>
        </w:r>
      </w:ins>
      <w:r w:rsidR="00267CBC">
        <w:t>en Estados Unidos. El 6 de noviembre de 1888, el republicano Harrison</w:t>
      </w:r>
      <w:r>
        <w:t xml:space="preserve"> venció al</w:t>
      </w:r>
      <w:r w:rsidRPr="00820FF6">
        <w:t xml:space="preserve"> demócrata Cleveland</w:t>
      </w:r>
      <w:r w:rsidR="00A06897">
        <w:t>.</w:t>
      </w:r>
      <w:r w:rsidR="0067723D">
        <w:t xml:space="preserve"> El dragón no dudará en emplear el instrumento que </w:t>
      </w:r>
      <w:del w:id="58" w:author="Luis Bueno Boix" w:date="2022-05-06T23:00:00Z">
        <w:r w:rsidR="0067723D" w:rsidDel="00D37FA3">
          <w:delText xml:space="preserve">sea </w:delText>
        </w:r>
      </w:del>
      <w:ins w:id="59" w:author="Luis Bueno Boix" w:date="2022-05-06T23:00:00Z">
        <w:r w:rsidR="00D37FA3">
          <w:t xml:space="preserve">más le convenga </w:t>
        </w:r>
      </w:ins>
      <w:r w:rsidR="0067723D">
        <w:t>para procurar sus fines. En los días de Cristo empleó a romanos y</w:t>
      </w:r>
      <w:ins w:id="60" w:author="Luis Bueno Boix" w:date="2022-05-06T23:00:00Z">
        <w:r w:rsidR="00D37FA3">
          <w:t xml:space="preserve"> a</w:t>
        </w:r>
      </w:ins>
      <w:r w:rsidR="0067723D">
        <w:t xml:space="preserve"> judíos,</w:t>
      </w:r>
      <w:ins w:id="61" w:author="Luis Bueno Boix" w:date="2022-05-06T23:00:00Z">
        <w:r w:rsidR="00D37FA3">
          <w:t xml:space="preserve"> y también</w:t>
        </w:r>
      </w:ins>
      <w:r w:rsidR="0067723D">
        <w:t xml:space="preserve"> a fariseos, escribas y saduceos</w:t>
      </w:r>
      <w:ins w:id="62" w:author="Luis Bueno Boix" w:date="2022-05-06T23:00:00Z">
        <w:r w:rsidR="00D37FA3">
          <w:t>, todos ellos enemistad</w:t>
        </w:r>
      </w:ins>
      <w:ins w:id="63" w:author="Luis Bueno Boix" w:date="2022-05-06T23:01:00Z">
        <w:r w:rsidR="00D37FA3">
          <w:t>os entre sí hasta aquel día</w:t>
        </w:r>
      </w:ins>
      <w:r w:rsidR="0067723D">
        <w:t>.</w:t>
      </w:r>
      <w:r w:rsidR="00F76F61">
        <w:t xml:space="preserve"> Ni los intereses de Dios ni los del dragón debemos </w:t>
      </w:r>
      <w:del w:id="64" w:author="Luis Bueno Boix" w:date="2022-05-06T22:57:00Z">
        <w:r w:rsidR="008B2A7D" w:rsidDel="001310C5">
          <w:delText>creerlos</w:delText>
        </w:r>
        <w:r w:rsidR="00F76F61" w:rsidDel="001310C5">
          <w:delText xml:space="preserve"> </w:delText>
        </w:r>
      </w:del>
      <w:ins w:id="65" w:author="Luis Bueno Boix" w:date="2022-05-06T22:57:00Z">
        <w:r w:rsidR="001310C5">
          <w:t xml:space="preserve">suponerlos </w:t>
        </w:r>
      </w:ins>
      <w:r w:rsidR="00F76F61">
        <w:t xml:space="preserve">identificados con </w:t>
      </w:r>
      <w:del w:id="66" w:author="Luis Bueno Boix" w:date="2022-05-06T22:57:00Z">
        <w:r w:rsidR="00F76F61" w:rsidDel="001310C5">
          <w:delText>un determinad</w:delText>
        </w:r>
      </w:del>
      <w:ins w:id="67" w:author="Luis Bueno Boix" w:date="2022-05-06T23:01:00Z">
        <w:r w:rsidR="00D37FA3">
          <w:t>un determinado</w:t>
        </w:r>
      </w:ins>
      <w:del w:id="68" w:author="Luis Bueno Boix" w:date="2022-05-06T23:01:00Z">
        <w:r w:rsidR="00F76F61" w:rsidDel="00D37FA3">
          <w:delText>o</w:delText>
        </w:r>
      </w:del>
      <w:r w:rsidR="00F76F61">
        <w:t xml:space="preserve"> partido o grupo de presión social o político.</w:t>
      </w:r>
    </w:p>
    <w:p w14:paraId="104E0BA8" w14:textId="3FCD05B5" w:rsidR="00A06897" w:rsidRDefault="006616C6" w:rsidP="006C7A0C">
      <w:pPr>
        <w:jc w:val="both"/>
      </w:pPr>
      <w:r w:rsidRPr="00820FF6">
        <w:rPr>
          <w:noProof/>
        </w:rPr>
        <w:drawing>
          <wp:anchor distT="0" distB="0" distL="114300" distR="114300" simplePos="0" relativeHeight="251660288" behindDoc="0" locked="0" layoutInCell="1" allowOverlap="1" wp14:anchorId="4EF4C5D8" wp14:editId="28CB558A">
            <wp:simplePos x="0" y="0"/>
            <wp:positionH relativeFrom="column">
              <wp:posOffset>4170045</wp:posOffset>
            </wp:positionH>
            <wp:positionV relativeFrom="paragraph">
              <wp:posOffset>45085</wp:posOffset>
            </wp:positionV>
            <wp:extent cx="1210945" cy="1544955"/>
            <wp:effectExtent l="0" t="0" r="8255" b="0"/>
            <wp:wrapSquare wrapText="bothSides"/>
            <wp:docPr id="5" name="Imagen 5" descr="Imagen en blanco y negro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Imagen en blanco y negro de un hombre con traje y corbata&#10;&#10;Descripción generada automáticamen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0945" cy="1544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5174">
        <w:t>El senador</w:t>
      </w:r>
      <w:r w:rsidR="00281B71">
        <w:t xml:space="preserve"> Henry William</w:t>
      </w:r>
      <w:r w:rsidR="006C5174">
        <w:t xml:space="preserve"> </w:t>
      </w:r>
      <w:r w:rsidR="00820FF6">
        <w:t xml:space="preserve">Blair, principal promotor de </w:t>
      </w:r>
      <w:r w:rsidR="008B2A7D">
        <w:t>es</w:t>
      </w:r>
      <w:r w:rsidR="00820FF6">
        <w:t>a ley, fue un republicano</w:t>
      </w:r>
      <w:r>
        <w:t xml:space="preserve"> de orientación</w:t>
      </w:r>
      <w:r w:rsidR="00820FF6">
        <w:t xml:space="preserve"> anti-católic</w:t>
      </w:r>
      <w:r>
        <w:t>a</w:t>
      </w:r>
      <w:r w:rsidR="00C46CD3">
        <w:t>, que continuó su lucha por la “reforma nacional”</w:t>
      </w:r>
      <w:r w:rsidR="00583EAF">
        <w:t xml:space="preserve"> antes y después del cambio de gobierno</w:t>
      </w:r>
      <w:r w:rsidR="00820FF6">
        <w:t>.</w:t>
      </w:r>
    </w:p>
    <w:p w14:paraId="21F6AFA8" w14:textId="20AD59E1" w:rsidR="003D61AC" w:rsidRDefault="003D61AC" w:rsidP="006C7A0C">
      <w:pPr>
        <w:jc w:val="both"/>
      </w:pPr>
      <w:r>
        <w:t xml:space="preserve">En la Constitución de Estados </w:t>
      </w:r>
      <w:r w:rsidR="003B4014">
        <w:t>U</w:t>
      </w:r>
      <w:r>
        <w:t>nidos</w:t>
      </w:r>
      <w:r w:rsidR="003B4014">
        <w:t xml:space="preserve"> (1787)</w:t>
      </w:r>
      <w:r>
        <w:t xml:space="preserve"> ya est</w:t>
      </w:r>
      <w:r w:rsidR="003B4014">
        <w:t>aba</w:t>
      </w:r>
      <w:r>
        <w:t xml:space="preserve"> presente el principio de </w:t>
      </w:r>
      <w:r w:rsidR="004B1F5C">
        <w:t>separación entre iglesia y estado, pero</w:t>
      </w:r>
      <w:r>
        <w:t xml:space="preserve"> para que no </w:t>
      </w:r>
      <w:r w:rsidR="004B1F5C">
        <w:t>queda</w:t>
      </w:r>
      <w:r>
        <w:t>ra duda</w:t>
      </w:r>
      <w:r w:rsidR="00104437">
        <w:t>, el 15 de diciembre de 1791</w:t>
      </w:r>
      <w:r>
        <w:t xml:space="preserve"> se añadió</w:t>
      </w:r>
      <w:r w:rsidR="004F78BB">
        <w:t xml:space="preserve"> una enmienda</w:t>
      </w:r>
      <w:r w:rsidR="00F82FD2">
        <w:t>,</w:t>
      </w:r>
      <w:r w:rsidR="004F78BB">
        <w:t xml:space="preserve"> la primera de una serie de diez, </w:t>
      </w:r>
      <w:del w:id="69" w:author="Luis Bueno Boix" w:date="2022-05-06T22:59:00Z">
        <w:r w:rsidR="004F78BB" w:rsidDel="00366416">
          <w:delText>contenida en</w:delText>
        </w:r>
      </w:del>
      <w:ins w:id="70" w:author="Luis Bueno Boix" w:date="2022-05-06T22:59:00Z">
        <w:r w:rsidR="00366416">
          <w:t>que se incorpor</w:t>
        </w:r>
      </w:ins>
      <w:ins w:id="71" w:author="Luis Bueno Boix" w:date="2022-05-06T23:02:00Z">
        <w:r w:rsidR="009B3CF4">
          <w:t>aron</w:t>
        </w:r>
      </w:ins>
      <w:ins w:id="72" w:author="Luis Bueno Boix" w:date="2022-05-06T22:59:00Z">
        <w:r w:rsidR="00366416">
          <w:t xml:space="preserve"> a</w:t>
        </w:r>
      </w:ins>
      <w:r w:rsidR="004F78BB">
        <w:t xml:space="preserve"> la </w:t>
      </w:r>
      <w:del w:id="73" w:author="Luis Bueno Boix" w:date="2022-05-06T23:04:00Z">
        <w:r w:rsidR="004F78BB" w:rsidDel="0014189C">
          <w:delText xml:space="preserve">Carta </w:delText>
        </w:r>
      </w:del>
      <w:ins w:id="74" w:author="Luis Bueno Boix" w:date="2022-05-06T23:04:00Z">
        <w:r w:rsidR="0014189C">
          <w:t xml:space="preserve">Declaración </w:t>
        </w:r>
      </w:ins>
      <w:r w:rsidR="004F78BB">
        <w:t>de Derechos (Bill of Rights).</w:t>
      </w:r>
    </w:p>
    <w:p w14:paraId="013A8AD2" w14:textId="5260C36A" w:rsidR="006E11E5" w:rsidRDefault="006E11E5" w:rsidP="006E59BD">
      <w:pPr>
        <w:rPr>
          <w:ins w:id="75" w:author="Luis Bueno Boix" w:date="2022-05-06T23:02:00Z"/>
        </w:rPr>
      </w:pPr>
      <w:r>
        <w:t>Dice literalmente:</w:t>
      </w:r>
    </w:p>
    <w:p w14:paraId="65359538" w14:textId="77777777" w:rsidR="00653F19" w:rsidRDefault="00653F19" w:rsidP="006E59BD"/>
    <w:p w14:paraId="07AE00F3" w14:textId="2C89378B" w:rsidR="006E11E5" w:rsidRDefault="00CA7F94" w:rsidP="00D0484D">
      <w:pPr>
        <w:jc w:val="center"/>
      </w:pPr>
      <w:r w:rsidRPr="00CA7F94">
        <w:rPr>
          <w:noProof/>
        </w:rPr>
        <w:drawing>
          <wp:inline distT="0" distB="0" distL="0" distR="0" wp14:anchorId="757C15AB" wp14:editId="55022090">
            <wp:extent cx="4864941" cy="2834640"/>
            <wp:effectExtent l="0" t="0" r="0" b="3810"/>
            <wp:docPr id="2" name="Imagen 2" descr="Texto, Car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 Carta&#10;&#10;Descripción generada automá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5820" cy="2858459"/>
                    </a:xfrm>
                    <a:prstGeom prst="rect">
                      <a:avLst/>
                    </a:prstGeom>
                    <a:noFill/>
                    <a:ln>
                      <a:noFill/>
                    </a:ln>
                  </pic:spPr>
                </pic:pic>
              </a:graphicData>
            </a:graphic>
          </wp:inline>
        </w:drawing>
      </w:r>
    </w:p>
    <w:p w14:paraId="2A55E67F" w14:textId="77777777" w:rsidR="00653F19" w:rsidRDefault="00653F19" w:rsidP="000F2BD7">
      <w:pPr>
        <w:ind w:left="567" w:right="566"/>
        <w:jc w:val="both"/>
        <w:rPr>
          <w:ins w:id="76" w:author="Luis Bueno Boix" w:date="2022-05-06T23:02:00Z"/>
        </w:rPr>
      </w:pPr>
    </w:p>
    <w:p w14:paraId="42D39376" w14:textId="11CE1705" w:rsidR="006E11E5" w:rsidRDefault="007E5BF0" w:rsidP="000F2BD7">
      <w:pPr>
        <w:ind w:left="567" w:right="566"/>
        <w:jc w:val="both"/>
      </w:pPr>
      <w:r>
        <w:t>“</w:t>
      </w:r>
      <w:r w:rsidR="00CA7F94">
        <w:t xml:space="preserve">El Congreso </w:t>
      </w:r>
      <w:r w:rsidR="00D64934">
        <w:t xml:space="preserve">no promulgará ninguna ley </w:t>
      </w:r>
      <w:r w:rsidR="000A6899">
        <w:t>respecto al establecimiento de</w:t>
      </w:r>
      <w:r w:rsidR="00D64934">
        <w:t xml:space="preserve"> </w:t>
      </w:r>
      <w:r w:rsidR="004F78BB">
        <w:t>un</w:t>
      </w:r>
      <w:r w:rsidR="00D64934">
        <w:t xml:space="preserve">a religión, o </w:t>
      </w:r>
      <w:r w:rsidR="006616C6">
        <w:t>a la prohibición de</w:t>
      </w:r>
      <w:r w:rsidR="003A28C4">
        <w:t>l</w:t>
      </w:r>
      <w:r w:rsidR="00D64934">
        <w:t xml:space="preserve"> libre ejercicio</w:t>
      </w:r>
      <w:r w:rsidR="003A28C4">
        <w:t xml:space="preserve"> de la misma</w:t>
      </w:r>
      <w:r w:rsidR="00D64934" w:rsidRPr="00631B29">
        <w:rPr>
          <w:color w:val="595959" w:themeColor="text1" w:themeTint="A6"/>
        </w:rPr>
        <w:t xml:space="preserve">, ni que limite la libertad de expresión o de prensa, el derecho de las personas a reunirse pacíficamente </w:t>
      </w:r>
      <w:r w:rsidRPr="00631B29">
        <w:rPr>
          <w:color w:val="595959" w:themeColor="text1" w:themeTint="A6"/>
        </w:rPr>
        <w:t>y a solicitar del gobierno una reparación de agravios</w:t>
      </w:r>
      <w:r w:rsidR="00D0484D" w:rsidRPr="00631B29">
        <w:rPr>
          <w:color w:val="595959" w:themeColor="text1" w:themeTint="A6"/>
        </w:rPr>
        <w:t>…</w:t>
      </w:r>
      <w:r>
        <w:t>”</w:t>
      </w:r>
    </w:p>
    <w:p w14:paraId="6A4E7F7D" w14:textId="77777777" w:rsidR="008E4B3C" w:rsidRDefault="008E4B3C" w:rsidP="003A7027">
      <w:pPr>
        <w:jc w:val="both"/>
      </w:pPr>
    </w:p>
    <w:p w14:paraId="3176A2D1" w14:textId="6076372E" w:rsidR="004B1F5C" w:rsidRDefault="00F82FD2" w:rsidP="003A7027">
      <w:pPr>
        <w:jc w:val="both"/>
      </w:pPr>
      <w:r>
        <w:rPr>
          <w:noProof/>
        </w:rPr>
        <w:lastRenderedPageBreak/>
        <w:drawing>
          <wp:anchor distT="0" distB="0" distL="114300" distR="114300" simplePos="0" relativeHeight="251661312" behindDoc="0" locked="0" layoutInCell="1" allowOverlap="1" wp14:anchorId="466664F1" wp14:editId="4462D82A">
            <wp:simplePos x="0" y="0"/>
            <wp:positionH relativeFrom="column">
              <wp:posOffset>3757295</wp:posOffset>
            </wp:positionH>
            <wp:positionV relativeFrom="paragraph">
              <wp:posOffset>51435</wp:posOffset>
            </wp:positionV>
            <wp:extent cx="1624965" cy="1699260"/>
            <wp:effectExtent l="0" t="0" r="0" b="0"/>
            <wp:wrapSquare wrapText="bothSides"/>
            <wp:docPr id="1" name="Imagen 1" descr="Un hombre vestido formal posa de frent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hombre vestido formal posa de frente&#10;&#10;Descripción generada automá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24965" cy="1699260"/>
                    </a:xfrm>
                    <a:prstGeom prst="rect">
                      <a:avLst/>
                    </a:prstGeom>
                  </pic:spPr>
                </pic:pic>
              </a:graphicData>
            </a:graphic>
            <wp14:sizeRelH relativeFrom="margin">
              <wp14:pctWidth>0</wp14:pctWidth>
            </wp14:sizeRelH>
            <wp14:sizeRelV relativeFrom="margin">
              <wp14:pctHeight>0</wp14:pctHeight>
            </wp14:sizeRelV>
          </wp:anchor>
        </w:drawing>
      </w:r>
      <w:r w:rsidR="00E6205F">
        <w:t xml:space="preserve">James </w:t>
      </w:r>
      <w:r w:rsidR="004B1F5C">
        <w:t>Madison</w:t>
      </w:r>
      <w:r w:rsidR="00E6205F">
        <w:t xml:space="preserve">, </w:t>
      </w:r>
      <w:del w:id="77" w:author="Luis Bueno Boix" w:date="2022-05-06T23:05:00Z">
        <w:r w:rsidR="00E6205F" w:rsidDel="0014189C">
          <w:delText xml:space="preserve">quien </w:delText>
        </w:r>
        <w:r w:rsidR="00D0484D" w:rsidDel="0014189C">
          <w:delText xml:space="preserve">se </w:delText>
        </w:r>
      </w:del>
      <w:r w:rsidR="00D0484D">
        <w:t>encarga</w:t>
      </w:r>
      <w:del w:id="78" w:author="Luis Bueno Boix" w:date="2022-05-06T23:05:00Z">
        <w:r w:rsidR="00D0484D" w:rsidDel="0014189C">
          <w:delText>ría</w:delText>
        </w:r>
      </w:del>
      <w:ins w:id="79" w:author="Luis Bueno Boix" w:date="2022-05-06T23:05:00Z">
        <w:r w:rsidR="0014189C">
          <w:t>do</w:t>
        </w:r>
      </w:ins>
      <w:r w:rsidR="00D0484D">
        <w:t xml:space="preserve"> de redactar</w:t>
      </w:r>
      <w:r w:rsidR="00E6205F">
        <w:t xml:space="preserve"> la </w:t>
      </w:r>
      <w:del w:id="80" w:author="Luis Bueno Boix" w:date="2022-05-06T23:05:00Z">
        <w:r w:rsidR="00E6205F" w:rsidDel="0014189C">
          <w:delText xml:space="preserve">Carta </w:delText>
        </w:r>
      </w:del>
      <w:ins w:id="81" w:author="Luis Bueno Boix" w:date="2022-05-06T23:05:00Z">
        <w:r w:rsidR="0014189C">
          <w:t xml:space="preserve">Declaración </w:t>
        </w:r>
      </w:ins>
      <w:r w:rsidR="00E6205F">
        <w:t xml:space="preserve">de Derechos, objetó que no </w:t>
      </w:r>
      <w:del w:id="82" w:author="Luis Bueno Boix" w:date="2022-05-06T23:05:00Z">
        <w:r w:rsidR="00E6205F" w:rsidDel="0014189C">
          <w:delText>era necesaria</w:delText>
        </w:r>
      </w:del>
      <w:r w:rsidR="00BA5D66">
        <w:t>hab</w:t>
      </w:r>
      <w:ins w:id="83" w:author="Luis Bueno Boix" w:date="2022-05-06T23:05:00Z">
        <w:r w:rsidR="0014189C">
          <w:t>ía necesidad de</w:t>
        </w:r>
      </w:ins>
      <w:r w:rsidR="00E6205F">
        <w:t xml:space="preserve"> esa</w:t>
      </w:r>
      <w:r w:rsidR="003A7027">
        <w:t xml:space="preserve"> primera</w:t>
      </w:r>
      <w:r w:rsidR="00E6205F">
        <w:t xml:space="preserve"> enmienda, ya que la propia Constitución era clara al respecto, </w:t>
      </w:r>
      <w:del w:id="84" w:author="Luis Bueno Boix" w:date="2022-05-06T23:06:00Z">
        <w:r w:rsidR="00FA6728" w:rsidDel="00F11738">
          <w:delText xml:space="preserve">sugiriendo </w:delText>
        </w:r>
      </w:del>
      <w:ins w:id="85" w:author="Luis Bueno Boix" w:date="2022-05-06T23:06:00Z">
        <w:r w:rsidR="00F11738">
          <w:t xml:space="preserve">y sugirió </w:t>
        </w:r>
      </w:ins>
      <w:r w:rsidR="00FA6728">
        <w:t>que al hacer</w:t>
      </w:r>
      <w:r w:rsidR="00E6205F">
        <w:t xml:space="preserve"> esa particularización, otros derechos a los que no se hubiera prestado la misma atención</w:t>
      </w:r>
      <w:r w:rsidR="000F2BD7">
        <w:t xml:space="preserve"> en </w:t>
      </w:r>
      <w:del w:id="86" w:author="Luis Bueno Boix" w:date="2022-05-06T23:10:00Z">
        <w:r w:rsidR="000F2BD7" w:rsidDel="00042D1D">
          <w:delText xml:space="preserve">la </w:delText>
        </w:r>
      </w:del>
      <w:del w:id="87" w:author="Luis Bueno Boix" w:date="2022-05-06T23:06:00Z">
        <w:r w:rsidR="000F2BD7" w:rsidDel="00DC4432">
          <w:delText>Carta</w:delText>
        </w:r>
        <w:r w:rsidR="00B30740" w:rsidDel="00DC4432">
          <w:delText xml:space="preserve"> </w:delText>
        </w:r>
      </w:del>
      <w:del w:id="88" w:author="Luis Bueno Boix" w:date="2022-05-06T23:10:00Z">
        <w:r w:rsidR="00B30740" w:rsidDel="00042D1D">
          <w:delText>de Derechos</w:delText>
        </w:r>
      </w:del>
      <w:r w:rsidR="00BA5D66">
        <w:t>la Declaración de Derechos</w:t>
      </w:r>
      <w:r w:rsidR="00E6205F">
        <w:t xml:space="preserve"> pod</w:t>
      </w:r>
      <w:r w:rsidR="00FA6728">
        <w:t>r</w:t>
      </w:r>
      <w:r w:rsidR="00E6205F">
        <w:t xml:space="preserve">ían </w:t>
      </w:r>
      <w:del w:id="89" w:author="Luis Bueno Boix" w:date="2022-05-06T23:06:00Z">
        <w:r w:rsidR="007250BD" w:rsidDel="00DC4432">
          <w:delText>resultar</w:delText>
        </w:r>
        <w:r w:rsidR="00E6205F" w:rsidDel="00DC4432">
          <w:delText xml:space="preserve"> </w:delText>
        </w:r>
      </w:del>
      <w:ins w:id="90" w:author="Luis Bueno Boix" w:date="2022-05-06T23:10:00Z">
        <w:r w:rsidR="00042D1D">
          <w:t>supon</w:t>
        </w:r>
      </w:ins>
      <w:ins w:id="91" w:author="Luis Bueno Boix" w:date="2022-05-06T23:06:00Z">
        <w:r w:rsidR="00DC4432">
          <w:t xml:space="preserve">erse </w:t>
        </w:r>
      </w:ins>
      <w:r w:rsidR="00E6205F">
        <w:t xml:space="preserve">comparativamente devaluados. Su objeción </w:t>
      </w:r>
      <w:del w:id="92" w:author="Luis Bueno Boix" w:date="2022-05-06T23:07:00Z">
        <w:r w:rsidR="00E6205F" w:rsidDel="00DC4432">
          <w:delText>fue desestimada</w:delText>
        </w:r>
      </w:del>
      <w:ins w:id="93" w:author="Luis Bueno Boix" w:date="2022-05-06T23:07:00Z">
        <w:r w:rsidR="00DC4432">
          <w:t>se desestimó</w:t>
        </w:r>
      </w:ins>
      <w:r w:rsidR="00E6205F">
        <w:t xml:space="preserve">, lo que es de agradecer por la claridad </w:t>
      </w:r>
      <w:del w:id="94" w:author="Luis Bueno Boix" w:date="2022-05-06T23:07:00Z">
        <w:r w:rsidR="00E6205F" w:rsidDel="00DC4432">
          <w:delText xml:space="preserve">inconfundible </w:delText>
        </w:r>
      </w:del>
      <w:ins w:id="95" w:author="Luis Bueno Boix" w:date="2022-05-06T23:07:00Z">
        <w:r w:rsidR="00DC4432">
          <w:t xml:space="preserve">extra </w:t>
        </w:r>
      </w:ins>
      <w:r w:rsidR="00E6205F">
        <w:t>que aporta</w:t>
      </w:r>
      <w:r w:rsidR="00D33C57">
        <w:t xml:space="preserve"> ese añadido, esa enmienda o mejora</w:t>
      </w:r>
      <w:r w:rsidR="00864A8E">
        <w:t xml:space="preserve"> que deja </w:t>
      </w:r>
      <w:r>
        <w:t>totalmente</w:t>
      </w:r>
      <w:r w:rsidR="00864A8E">
        <w:t xml:space="preserve"> al descubierto </w:t>
      </w:r>
      <w:del w:id="96" w:author="Luis Bueno Boix" w:date="2022-05-06T23:07:00Z">
        <w:r w:rsidR="00864A8E" w:rsidDel="00DC4432">
          <w:delText xml:space="preserve">los </w:delText>
        </w:r>
        <w:r w:rsidR="004F6DCD" w:rsidDel="00DC4432">
          <w:delText>posteriore</w:delText>
        </w:r>
        <w:r w:rsidR="00864A8E" w:rsidDel="00DC4432">
          <w:delText>s</w:delText>
        </w:r>
      </w:del>
      <w:ins w:id="97" w:author="Luis Bueno Boix" w:date="2022-05-06T23:07:00Z">
        <w:r w:rsidR="00DC4432">
          <w:t>cualquier</w:t>
        </w:r>
      </w:ins>
      <w:r w:rsidR="00864A8E">
        <w:t xml:space="preserve"> intento</w:t>
      </w:r>
      <w:ins w:id="98" w:author="Luis Bueno Boix" w:date="2022-05-06T23:08:00Z">
        <w:r w:rsidR="00DC4432">
          <w:t xml:space="preserve"> posterior</w:t>
        </w:r>
      </w:ins>
      <w:del w:id="99" w:author="Luis Bueno Boix" w:date="2022-05-06T23:08:00Z">
        <w:r w:rsidR="00864A8E" w:rsidDel="00DC4432">
          <w:delText>s</w:delText>
        </w:r>
      </w:del>
      <w:r w:rsidR="00864A8E">
        <w:t xml:space="preserve"> </w:t>
      </w:r>
      <w:r w:rsidR="007250BD">
        <w:t>de</w:t>
      </w:r>
      <w:r w:rsidR="00864A8E">
        <w:t xml:space="preserve"> tergiversa</w:t>
      </w:r>
      <w:r w:rsidR="007250BD">
        <w:t>ción</w:t>
      </w:r>
      <w:ins w:id="100" w:author="Luis Bueno Boix" w:date="2022-05-06T23:08:00Z">
        <w:r w:rsidR="00DC4432">
          <w:t xml:space="preserve"> (como el de 1888)</w:t>
        </w:r>
      </w:ins>
      <w:r w:rsidR="00E6205F">
        <w:t>.</w:t>
      </w:r>
    </w:p>
    <w:p w14:paraId="09009A52" w14:textId="17E16C7A" w:rsidR="003768C7" w:rsidRDefault="00631B29" w:rsidP="006E59BD">
      <w:r>
        <w:t>Observa esto:</w:t>
      </w:r>
    </w:p>
    <w:p w14:paraId="57B85639" w14:textId="22BCFBB5" w:rsidR="004B1F5C" w:rsidRDefault="004B1F5C" w:rsidP="006157C6">
      <w:pPr>
        <w:pStyle w:val="Prrafodelista"/>
        <w:numPr>
          <w:ilvl w:val="0"/>
          <w:numId w:val="6"/>
        </w:numPr>
        <w:jc w:val="both"/>
      </w:pPr>
      <w:r>
        <w:t>E</w:t>
      </w:r>
      <w:r w:rsidR="00A625DD">
        <w:t>n e</w:t>
      </w:r>
      <w:r w:rsidR="008853A6">
        <w:t>l e</w:t>
      </w:r>
      <w:r>
        <w:t xml:space="preserve">pisodio </w:t>
      </w:r>
      <w:r w:rsidR="00546BBB">
        <w:t>descrito en</w:t>
      </w:r>
      <w:r>
        <w:t xml:space="preserve"> </w:t>
      </w:r>
      <w:r w:rsidRPr="00D63FFC">
        <w:rPr>
          <w:b/>
          <w:bCs/>
        </w:rPr>
        <w:t>Daniel 3</w:t>
      </w:r>
      <w:r w:rsidR="000A6899">
        <w:t xml:space="preserve">, los tres </w:t>
      </w:r>
      <w:r w:rsidR="00546BBB">
        <w:t xml:space="preserve">jóvenes hebreos </w:t>
      </w:r>
      <w:r w:rsidR="00790918">
        <w:t>rehusa</w:t>
      </w:r>
      <w:r w:rsidR="00A625DD">
        <w:t>ron</w:t>
      </w:r>
      <w:r w:rsidR="000A6899">
        <w:t xml:space="preserve"> postrase</w:t>
      </w:r>
      <w:r w:rsidR="002972AC" w:rsidRPr="002972AC">
        <w:t xml:space="preserve"> </w:t>
      </w:r>
      <w:r w:rsidR="00902389">
        <w:t>a adorar</w:t>
      </w:r>
      <w:r w:rsidR="000A6899">
        <w:t xml:space="preserve"> la estatua </w:t>
      </w:r>
      <w:ins w:id="101" w:author="Luis Bueno Boix" w:date="2022-05-06T23:11:00Z">
        <w:r w:rsidR="00A20F6C">
          <w:t xml:space="preserve">que </w:t>
        </w:r>
      </w:ins>
      <w:del w:id="102" w:author="Luis Bueno Boix" w:date="2022-05-06T23:11:00Z">
        <w:r w:rsidR="00924693" w:rsidDel="00A20F6C">
          <w:delText>representando</w:delText>
        </w:r>
        <w:r w:rsidR="000A6899" w:rsidDel="00A20F6C">
          <w:delText xml:space="preserve"> </w:delText>
        </w:r>
      </w:del>
      <w:ins w:id="103" w:author="Luis Bueno Boix" w:date="2022-05-06T23:11:00Z">
        <w:r w:rsidR="00A20F6C">
          <w:t xml:space="preserve">representaba </w:t>
        </w:r>
      </w:ins>
      <w:r w:rsidR="000A6899">
        <w:t xml:space="preserve">a Nabucodonosor, y </w:t>
      </w:r>
      <w:r w:rsidR="00A625DD">
        <w:t>fueron</w:t>
      </w:r>
      <w:r w:rsidR="000A6899">
        <w:t xml:space="preserve"> arrojados al horno de fuego</w:t>
      </w:r>
      <w:r w:rsidR="00A625DD">
        <w:t xml:space="preserve">. </w:t>
      </w:r>
      <w:del w:id="104" w:author="Luis Bueno Boix" w:date="2022-05-06T23:11:00Z">
        <w:r w:rsidR="00924693" w:rsidDel="00A20F6C">
          <w:delText>F</w:delText>
        </w:r>
        <w:r w:rsidR="00546BBB" w:rsidDel="00A20F6C">
          <w:delText>ue</w:delText>
        </w:r>
        <w:r w:rsidR="00404335" w:rsidDel="00A20F6C">
          <w:delText xml:space="preserve"> </w:delText>
        </w:r>
      </w:del>
      <w:ins w:id="105" w:author="Luis Bueno Boix" w:date="2022-05-06T23:11:00Z">
        <w:r w:rsidR="00A20F6C">
          <w:t xml:space="preserve">Eso fue </w:t>
        </w:r>
      </w:ins>
      <w:r w:rsidR="00404335">
        <w:t xml:space="preserve">una </w:t>
      </w:r>
      <w:r>
        <w:t>obligación</w:t>
      </w:r>
      <w:r w:rsidR="00546BBB">
        <w:t>, una imposición</w:t>
      </w:r>
      <w:r>
        <w:t xml:space="preserve"> </w:t>
      </w:r>
      <w:r w:rsidR="000A6899">
        <w:t>“</w:t>
      </w:r>
      <w:r w:rsidR="00AE0118">
        <w:t>re</w:t>
      </w:r>
      <w:r w:rsidR="00546BBB">
        <w:t>specto</w:t>
      </w:r>
      <w:r w:rsidR="00AE0118">
        <w:t xml:space="preserve"> al establecimiento de</w:t>
      </w:r>
      <w:r>
        <w:t xml:space="preserve"> una religión</w:t>
      </w:r>
      <w:r w:rsidR="000A6899">
        <w:t>”</w:t>
      </w:r>
      <w:r w:rsidR="00404335">
        <w:t xml:space="preserve"> (</w:t>
      </w:r>
      <w:del w:id="106" w:author="Luis Bueno Boix" w:date="2022-05-06T23:12:00Z">
        <w:r w:rsidR="00790918" w:rsidDel="00A20F6C">
          <w:delText xml:space="preserve">transgresión de la </w:delText>
        </w:r>
        <w:r w:rsidR="00404335" w:rsidDel="00A20F6C">
          <w:delText xml:space="preserve">1ª </w:delText>
        </w:r>
      </w:del>
      <w:ins w:id="107" w:author="Luis Bueno Boix" w:date="2022-05-06T23:12:00Z">
        <w:r w:rsidR="00A20F6C">
          <w:t xml:space="preserve">primera </w:t>
        </w:r>
      </w:ins>
      <w:r w:rsidR="00404335">
        <w:t>parte de la enmienda)</w:t>
      </w:r>
      <w:r>
        <w:t>.</w:t>
      </w:r>
      <w:r w:rsidR="00D722BA">
        <w:tab/>
      </w:r>
      <w:r w:rsidR="00631B29">
        <w:br/>
      </w:r>
    </w:p>
    <w:p w14:paraId="7E2A59FE" w14:textId="68D16267" w:rsidR="004B1F5C" w:rsidRDefault="004B1F5C" w:rsidP="006157C6">
      <w:pPr>
        <w:pStyle w:val="Prrafodelista"/>
        <w:numPr>
          <w:ilvl w:val="0"/>
          <w:numId w:val="6"/>
        </w:numPr>
      </w:pPr>
      <w:r>
        <w:t>E</w:t>
      </w:r>
      <w:r w:rsidR="00A625DD">
        <w:t>n e</w:t>
      </w:r>
      <w:r w:rsidR="008853A6">
        <w:t>l e</w:t>
      </w:r>
      <w:r>
        <w:t>pisodio de</w:t>
      </w:r>
      <w:r w:rsidR="00546BBB">
        <w:t>scrito en</w:t>
      </w:r>
      <w:r>
        <w:t xml:space="preserve"> </w:t>
      </w:r>
      <w:r w:rsidRPr="00D63FFC">
        <w:rPr>
          <w:b/>
          <w:bCs/>
        </w:rPr>
        <w:t>Daniel 6</w:t>
      </w:r>
      <w:r w:rsidR="000A6899">
        <w:t xml:space="preserve">, </w:t>
      </w:r>
      <w:r w:rsidR="004C4516">
        <w:t>Daniel</w:t>
      </w:r>
      <w:r w:rsidR="000A6899">
        <w:t xml:space="preserve"> fue echado al</w:t>
      </w:r>
      <w:r w:rsidR="003816F3">
        <w:t xml:space="preserve"> </w:t>
      </w:r>
      <w:r>
        <w:t>foso de los leones</w:t>
      </w:r>
      <w:r w:rsidR="004C4516">
        <w:t xml:space="preserve"> por</w:t>
      </w:r>
      <w:r w:rsidR="000A6899">
        <w:t xml:space="preserve"> </w:t>
      </w:r>
      <w:r w:rsidR="00A625DD">
        <w:t>elegir seguir</w:t>
      </w:r>
      <w:r w:rsidR="000A6899">
        <w:t xml:space="preserve"> adora</w:t>
      </w:r>
      <w:r w:rsidR="00A625DD">
        <w:t>ndo</w:t>
      </w:r>
      <w:r w:rsidR="000A6899">
        <w:t xml:space="preserve"> a Dios</w:t>
      </w:r>
      <w:r w:rsidR="004C4516">
        <w:t xml:space="preserve"> </w:t>
      </w:r>
      <w:r w:rsidR="00D722BA">
        <w:t>cuando se decretó</w:t>
      </w:r>
      <w:r w:rsidR="004C4516">
        <w:t xml:space="preserve"> la “</w:t>
      </w:r>
      <w:r>
        <w:t xml:space="preserve">prohibición del libre </w:t>
      </w:r>
      <w:r w:rsidR="008853A6">
        <w:t>ejercicio</w:t>
      </w:r>
      <w:r w:rsidR="000A6899">
        <w:t>”</w:t>
      </w:r>
      <w:r w:rsidR="008853A6">
        <w:t xml:space="preserve"> de la religión</w:t>
      </w:r>
      <w:r w:rsidR="009552E1">
        <w:t xml:space="preserve"> de Daniel</w:t>
      </w:r>
      <w:r w:rsidR="008853A6">
        <w:t xml:space="preserve"> (</w:t>
      </w:r>
      <w:ins w:id="108" w:author="Luis Bueno Boix" w:date="2022-05-06T23:12:00Z">
        <w:r w:rsidR="00A20F6C">
          <w:t>segunda</w:t>
        </w:r>
      </w:ins>
      <w:del w:id="109" w:author="Luis Bueno Boix" w:date="2022-05-06T23:12:00Z">
        <w:r w:rsidR="00790918" w:rsidDel="00A20F6C">
          <w:delText xml:space="preserve">transgresión de la </w:delText>
        </w:r>
        <w:r w:rsidR="008853A6" w:rsidDel="00A20F6C">
          <w:delText>2ª</w:delText>
        </w:r>
      </w:del>
      <w:r w:rsidR="008853A6">
        <w:t xml:space="preserve"> parte de la</w:t>
      </w:r>
      <w:r w:rsidR="00546BBB">
        <w:t xml:space="preserve"> </w:t>
      </w:r>
      <w:r w:rsidR="008853A6">
        <w:t>enmienda)</w:t>
      </w:r>
      <w:r>
        <w:t>.</w:t>
      </w:r>
    </w:p>
    <w:p w14:paraId="3F8A082C" w14:textId="402DEB89" w:rsidR="00CE6883" w:rsidRDefault="00AE0118" w:rsidP="0038793D">
      <w:pPr>
        <w:jc w:val="both"/>
      </w:pPr>
      <w:r>
        <w:t>A</w:t>
      </w:r>
      <w:r w:rsidR="004B1F5C">
        <w:t>mbos casos t</w:t>
      </w:r>
      <w:r w:rsidR="00172D0F">
        <w:t>uvieron</w:t>
      </w:r>
      <w:r w:rsidR="004B1F5C">
        <w:t xml:space="preserve"> que ver con la </w:t>
      </w:r>
      <w:r w:rsidR="004B1F5C" w:rsidRPr="004B1F5C">
        <w:rPr>
          <w:b/>
          <w:bCs/>
        </w:rPr>
        <w:t>adoración</w:t>
      </w:r>
      <w:r w:rsidR="00D63FFC">
        <w:t>:</w:t>
      </w:r>
      <w:r w:rsidR="00CE6883">
        <w:t xml:space="preserve"> en el primer caso </w:t>
      </w:r>
      <w:r w:rsidR="00CE6883" w:rsidRPr="00DA7A1B">
        <w:rPr>
          <w:i/>
          <w:iCs/>
        </w:rPr>
        <w:t>obligada</w:t>
      </w:r>
      <w:r w:rsidR="00902389">
        <w:t>,</w:t>
      </w:r>
      <w:r w:rsidR="00CE6883">
        <w:t xml:space="preserve"> y en el segundo </w:t>
      </w:r>
      <w:r w:rsidR="00DA7A1B" w:rsidRPr="00DA7A1B">
        <w:rPr>
          <w:i/>
          <w:iCs/>
        </w:rPr>
        <w:t>prohibida</w:t>
      </w:r>
      <w:r w:rsidR="00CE6883">
        <w:t xml:space="preserve"> por </w:t>
      </w:r>
      <w:r w:rsidR="00902389">
        <w:t>el</w:t>
      </w:r>
      <w:r w:rsidR="00CE6883">
        <w:t xml:space="preserve"> poder civil</w:t>
      </w:r>
      <w:r w:rsidR="00902389">
        <w:t xml:space="preserve"> de </w:t>
      </w:r>
      <w:r w:rsidR="00D63FFC">
        <w:t>aquel</w:t>
      </w:r>
      <w:r w:rsidR="00902389">
        <w:t xml:space="preserve"> reino</w:t>
      </w:r>
      <w:r w:rsidR="004800BF">
        <w:t xml:space="preserve"> / imperio</w:t>
      </w:r>
      <w:ins w:id="110" w:author="Luis Bueno Boix" w:date="2022-05-06T23:13:00Z">
        <w:r w:rsidR="000D1CF9">
          <w:t>,</w:t>
        </w:r>
      </w:ins>
      <w:r w:rsidR="00902389">
        <w:t xml:space="preserve"> </w:t>
      </w:r>
      <w:r w:rsidR="006F37A7">
        <w:t>con su</w:t>
      </w:r>
      <w:r w:rsidR="00902389">
        <w:t xml:space="preserve"> religión de estado</w:t>
      </w:r>
      <w:r w:rsidR="00CE6883">
        <w:t>.</w:t>
      </w:r>
    </w:p>
    <w:p w14:paraId="625046CE" w14:textId="716C0F61" w:rsidR="00E051B8" w:rsidRDefault="00F039AD" w:rsidP="00684EAE">
      <w:pPr>
        <w:pStyle w:val="Prrafodelista"/>
        <w:numPr>
          <w:ilvl w:val="0"/>
          <w:numId w:val="8"/>
        </w:numPr>
        <w:jc w:val="both"/>
      </w:pPr>
      <w:r>
        <w:t xml:space="preserve">El mensaje del primer ángel </w:t>
      </w:r>
      <w:r w:rsidR="00E051B8">
        <w:t xml:space="preserve">es un </w:t>
      </w:r>
      <w:r>
        <w:t>llama</w:t>
      </w:r>
      <w:r w:rsidR="00E051B8">
        <w:t>do</w:t>
      </w:r>
      <w:r>
        <w:t xml:space="preserve"> a la verdadera </w:t>
      </w:r>
      <w:r w:rsidRPr="00E051B8">
        <w:rPr>
          <w:b/>
          <w:bCs/>
        </w:rPr>
        <w:t>adoración</w:t>
      </w:r>
      <w:r>
        <w:t>.</w:t>
      </w:r>
      <w:r w:rsidR="00E051B8">
        <w:t xml:space="preserve"> </w:t>
      </w:r>
      <w:r w:rsidR="00560909">
        <w:t xml:space="preserve">Su </w:t>
      </w:r>
      <w:r w:rsidR="00560909" w:rsidRPr="00DE3C1D">
        <w:rPr>
          <w:i/>
          <w:iCs/>
        </w:rPr>
        <w:t>se</w:t>
      </w:r>
      <w:r w:rsidR="00ED40B8">
        <w:rPr>
          <w:i/>
          <w:iCs/>
        </w:rPr>
        <w:t>llo</w:t>
      </w:r>
      <w:r w:rsidR="00E051B8">
        <w:t xml:space="preserve"> </w:t>
      </w:r>
      <w:r w:rsidR="00ED40B8">
        <w:t xml:space="preserve">es </w:t>
      </w:r>
      <w:r w:rsidR="00E051B8">
        <w:t>el sábado</w:t>
      </w:r>
      <w:r w:rsidR="0068106A">
        <w:t>: el día que</w:t>
      </w:r>
      <w:r w:rsidR="00D04067">
        <w:t xml:space="preserve"> el C</w:t>
      </w:r>
      <w:r w:rsidR="0068106A">
        <w:t xml:space="preserve">reador y </w:t>
      </w:r>
      <w:r w:rsidR="00D04067">
        <w:t>R</w:t>
      </w:r>
      <w:r w:rsidR="0068106A">
        <w:t xml:space="preserve">edentor </w:t>
      </w:r>
      <w:r w:rsidR="00D04067">
        <w:t>guard</w:t>
      </w:r>
      <w:r w:rsidR="0068106A">
        <w:t>ó y santificó</w:t>
      </w:r>
      <w:r w:rsidR="00E051B8">
        <w:t>.</w:t>
      </w:r>
      <w:r w:rsidR="00E051B8">
        <w:tab/>
      </w:r>
      <w:r w:rsidR="00E051B8">
        <w:br/>
      </w:r>
    </w:p>
    <w:p w14:paraId="5D1F6049" w14:textId="60EA974F" w:rsidR="00713413" w:rsidRDefault="00F039AD" w:rsidP="00684EAE">
      <w:pPr>
        <w:pStyle w:val="Prrafodelista"/>
        <w:numPr>
          <w:ilvl w:val="0"/>
          <w:numId w:val="8"/>
        </w:numPr>
        <w:jc w:val="both"/>
      </w:pPr>
      <w:r>
        <w:t xml:space="preserve">El mensaje del tercer ángel advierte contra una </w:t>
      </w:r>
      <w:r w:rsidRPr="00E051B8">
        <w:rPr>
          <w:b/>
          <w:bCs/>
        </w:rPr>
        <w:t>adoración</w:t>
      </w:r>
      <w:r>
        <w:t xml:space="preserve"> </w:t>
      </w:r>
      <w:r w:rsidR="00DA72FD">
        <w:t xml:space="preserve">falsa </w:t>
      </w:r>
      <w:r>
        <w:t>que no está centrada en Dios</w:t>
      </w:r>
      <w:r w:rsidR="00E051B8">
        <w:t xml:space="preserve"> como</w:t>
      </w:r>
      <w:r>
        <w:t xml:space="preserve"> creador y redentor, sino en el </w:t>
      </w:r>
      <w:r w:rsidR="00C15E72">
        <w:t>principio</w:t>
      </w:r>
      <w:r>
        <w:t xml:space="preserve"> básico de Babilonia: en </w:t>
      </w:r>
      <w:r w:rsidR="00C15E72">
        <w:t>la adoración al</w:t>
      </w:r>
      <w:r>
        <w:t xml:space="preserve"> yo</w:t>
      </w:r>
      <w:r w:rsidR="00A82F30">
        <w:t>, al hombre, a la obra humana</w:t>
      </w:r>
      <w:r w:rsidR="00C15E72">
        <w:t>.</w:t>
      </w:r>
      <w:r w:rsidR="00A82F30">
        <w:t xml:space="preserve"> </w:t>
      </w:r>
      <w:r w:rsidR="00DE3C1D">
        <w:t>Su señal o marca, es</w:t>
      </w:r>
      <w:r w:rsidR="00A82F30">
        <w:t xml:space="preserve"> el domingo</w:t>
      </w:r>
      <w:r w:rsidR="0068106A">
        <w:t xml:space="preserve">, </w:t>
      </w:r>
      <w:r w:rsidR="00A82F30">
        <w:t xml:space="preserve">un </w:t>
      </w:r>
      <w:r w:rsidR="00DC5FA5">
        <w:t>“</w:t>
      </w:r>
      <w:r w:rsidR="00A82F30" w:rsidRPr="00DC5FA5">
        <w:rPr>
          <w:color w:val="640000"/>
        </w:rPr>
        <w:t>hijo del papado</w:t>
      </w:r>
      <w:r w:rsidR="00DC5FA5">
        <w:t>” (CS 51.3) según su propia confesión</w:t>
      </w:r>
      <w:r w:rsidR="00A82F30">
        <w:t>.</w:t>
      </w:r>
    </w:p>
    <w:p w14:paraId="1AC59E23" w14:textId="6E50653C" w:rsidR="009E4054" w:rsidRDefault="002B4345" w:rsidP="0038793D">
      <w:pPr>
        <w:jc w:val="both"/>
      </w:pPr>
      <w:r>
        <w:t>Satanás no está interesado en nuestra casa ni en nuestr</w:t>
      </w:r>
      <w:r w:rsidR="000923DC">
        <w:t>as pertenencias</w:t>
      </w:r>
      <w:r>
        <w:t>. Está interesado en</w:t>
      </w:r>
      <w:r w:rsidR="00A3205A">
        <w:t xml:space="preserve"> nosotros, en</w:t>
      </w:r>
      <w:r>
        <w:t xml:space="preserve"> nuestra </w:t>
      </w:r>
      <w:r w:rsidRPr="004D5F01">
        <w:rPr>
          <w:b/>
          <w:bCs/>
        </w:rPr>
        <w:t>adoración</w:t>
      </w:r>
      <w:r>
        <w:t xml:space="preserve">. Quiere que lo adoremos. Eso es lo que </w:t>
      </w:r>
      <w:r w:rsidR="00713413">
        <w:t>codició</w:t>
      </w:r>
      <w:r>
        <w:t xml:space="preserve"> de la hueste angélica en el cielo</w:t>
      </w:r>
      <w:r w:rsidR="004D5F01">
        <w:t>,</w:t>
      </w:r>
      <w:r>
        <w:t xml:space="preserve"> de Jesús en el desierto de la tentación</w:t>
      </w:r>
      <w:ins w:id="111" w:author="Luis Bueno Boix" w:date="2022-05-06T23:14:00Z">
        <w:r w:rsidR="0062172A">
          <w:t>,</w:t>
        </w:r>
      </w:ins>
      <w:r w:rsidR="003948D1">
        <w:t xml:space="preserve"> y de cada ser humano</w:t>
      </w:r>
      <w:r>
        <w:t>.</w:t>
      </w:r>
    </w:p>
    <w:p w14:paraId="0C2CDE59" w14:textId="5AA799B3" w:rsidR="00C15E72" w:rsidRDefault="002B4345" w:rsidP="0038793D">
      <w:pPr>
        <w:jc w:val="both"/>
      </w:pPr>
      <w:r>
        <w:t>Pero no se nos</w:t>
      </w:r>
      <w:r w:rsidR="004D5F01">
        <w:t xml:space="preserve"> va a</w:t>
      </w:r>
      <w:r>
        <w:t xml:space="preserve"> presenta</w:t>
      </w:r>
      <w:r w:rsidR="004D5F01">
        <w:t>r</w:t>
      </w:r>
      <w:r>
        <w:t xml:space="preserve"> personalmente pidiendo que nos </w:t>
      </w:r>
      <w:r w:rsidR="00D52497">
        <w:t>inclin</w:t>
      </w:r>
      <w:r>
        <w:t>emos ante él. Para adorar</w:t>
      </w:r>
      <w:r w:rsidR="004D5F01">
        <w:t xml:space="preserve"> a Satanás</w:t>
      </w:r>
      <w:r>
        <w:t xml:space="preserve"> basta con que </w:t>
      </w:r>
      <w:r w:rsidR="008E4CCD">
        <w:t>cedamos a</w:t>
      </w:r>
      <w:r>
        <w:t xml:space="preserve">l principio cuya paternidad le pertenece: la adoración </w:t>
      </w:r>
      <w:r w:rsidR="00713413">
        <w:t>a</w:t>
      </w:r>
      <w:r>
        <w:t>l yo, que incluye una religión de obras, de mérito humano</w:t>
      </w:r>
      <w:r w:rsidR="00713413">
        <w:t>, tanto como el amor al yo, la soberbia, la autoexaltación</w:t>
      </w:r>
      <w:r>
        <w:t>.</w:t>
      </w:r>
    </w:p>
    <w:p w14:paraId="363ED36C" w14:textId="34465FEE" w:rsidR="00172D0F" w:rsidRDefault="005717DF" w:rsidP="00684EAE">
      <w:pPr>
        <w:pStyle w:val="Prrafodelista"/>
        <w:numPr>
          <w:ilvl w:val="0"/>
          <w:numId w:val="9"/>
        </w:numPr>
      </w:pPr>
      <w:r>
        <w:t xml:space="preserve">En </w:t>
      </w:r>
      <w:r w:rsidRPr="00051917">
        <w:rPr>
          <w:b/>
          <w:bCs/>
        </w:rPr>
        <w:t>Daniel 3</w:t>
      </w:r>
      <w:r>
        <w:t xml:space="preserve"> se </w:t>
      </w:r>
      <w:r w:rsidRPr="00C15E72">
        <w:rPr>
          <w:i/>
          <w:iCs/>
        </w:rPr>
        <w:t>impone</w:t>
      </w:r>
      <w:r>
        <w:t xml:space="preserve"> a los tres jóvenes hebreos la </w:t>
      </w:r>
      <w:r w:rsidRPr="00C15E72">
        <w:rPr>
          <w:b/>
          <w:bCs/>
        </w:rPr>
        <w:t>adoración</w:t>
      </w:r>
      <w:r>
        <w:t xml:space="preserve"> a la imagen (estatua) de la bestia (poder político-religioso: Nabucodonosor, Babilonia)</w:t>
      </w:r>
      <w:r w:rsidR="00172D0F">
        <w:t>.</w:t>
      </w:r>
      <w:r w:rsidR="00F24A36">
        <w:br/>
      </w:r>
    </w:p>
    <w:p w14:paraId="0AA633EF" w14:textId="5512B232" w:rsidR="004B1F5C" w:rsidRDefault="005717DF" w:rsidP="00684EAE">
      <w:pPr>
        <w:pStyle w:val="Prrafodelista"/>
        <w:numPr>
          <w:ilvl w:val="0"/>
          <w:numId w:val="9"/>
        </w:numPr>
      </w:pPr>
      <w:r>
        <w:t xml:space="preserve">En </w:t>
      </w:r>
      <w:r w:rsidRPr="00051917">
        <w:rPr>
          <w:b/>
          <w:bCs/>
        </w:rPr>
        <w:t>Daniel 6</w:t>
      </w:r>
      <w:r w:rsidR="00F24A36">
        <w:t xml:space="preserve">, la bestia </w:t>
      </w:r>
      <w:r w:rsidR="005F58EA">
        <w:t>—</w:t>
      </w:r>
      <w:r w:rsidR="00F24A36">
        <w:t>e</w:t>
      </w:r>
      <w:r w:rsidR="005F58EA">
        <w:t>l</w:t>
      </w:r>
      <w:r w:rsidR="00F24A36">
        <w:t xml:space="preserve"> poder político-religioso</w:t>
      </w:r>
      <w:r w:rsidR="005F58EA" w:rsidRPr="005F58EA">
        <w:t xml:space="preserve"> </w:t>
      </w:r>
      <w:r w:rsidR="005F58EA">
        <w:t>de Darío de Persia—</w:t>
      </w:r>
      <w:r>
        <w:t xml:space="preserve"> </w:t>
      </w:r>
      <w:r w:rsidRPr="00172D0F">
        <w:rPr>
          <w:i/>
          <w:iCs/>
        </w:rPr>
        <w:t>prohíbe</w:t>
      </w:r>
      <w:r>
        <w:t xml:space="preserve"> a Daniel </w:t>
      </w:r>
      <w:r w:rsidRPr="00172D0F">
        <w:rPr>
          <w:b/>
          <w:bCs/>
        </w:rPr>
        <w:t>adorar</w:t>
      </w:r>
      <w:r>
        <w:t xml:space="preserve"> a Dios según los dictados de su conciencia.</w:t>
      </w:r>
    </w:p>
    <w:p w14:paraId="5824CF95" w14:textId="52EBEEE3" w:rsidR="005717DF" w:rsidRDefault="00BB7A79" w:rsidP="00540F86">
      <w:pPr>
        <w:jc w:val="both"/>
      </w:pPr>
      <w:r>
        <w:lastRenderedPageBreak/>
        <w:t>Se trata de</w:t>
      </w:r>
      <w:r w:rsidR="00172D0F">
        <w:t xml:space="preserve"> un</w:t>
      </w:r>
      <w:r w:rsidR="005717DF">
        <w:t xml:space="preserve">a transgresión </w:t>
      </w:r>
      <w:r w:rsidR="00767EB3">
        <w:t xml:space="preserve">específica </w:t>
      </w:r>
      <w:r w:rsidR="005717DF">
        <w:t>de las dos cláusulas</w:t>
      </w:r>
      <w:r w:rsidR="00767EB3">
        <w:t xml:space="preserve"> expresadas en</w:t>
      </w:r>
      <w:r w:rsidR="005717DF">
        <w:t xml:space="preserve"> la </w:t>
      </w:r>
      <w:r>
        <w:t>primera</w:t>
      </w:r>
      <w:r w:rsidR="00A47922">
        <w:t xml:space="preserve"> </w:t>
      </w:r>
      <w:r w:rsidR="00DF1EB4">
        <w:t>E</w:t>
      </w:r>
      <w:r w:rsidR="00A47922">
        <w:t xml:space="preserve">nmienda </w:t>
      </w:r>
      <w:r w:rsidR="00DF1EB4">
        <w:t>de</w:t>
      </w:r>
      <w:r w:rsidR="00A47922">
        <w:t xml:space="preserve"> la Constitución de E</w:t>
      </w:r>
      <w:r>
        <w:t xml:space="preserve">stados </w:t>
      </w:r>
      <w:r w:rsidR="00A47922">
        <w:t>U</w:t>
      </w:r>
      <w:r>
        <w:t>nidos</w:t>
      </w:r>
      <w:r w:rsidR="00767EB3">
        <w:t xml:space="preserve">, y </w:t>
      </w:r>
      <w:r w:rsidR="0099485F">
        <w:t>es</w:t>
      </w:r>
      <w:r w:rsidR="00767EB3">
        <w:t xml:space="preserve"> una figura,</w:t>
      </w:r>
      <w:r w:rsidR="000419EB">
        <w:t xml:space="preserve"> una </w:t>
      </w:r>
      <w:r w:rsidR="00412351">
        <w:t>ilustración</w:t>
      </w:r>
      <w:r w:rsidR="000419EB">
        <w:t>,</w:t>
      </w:r>
      <w:r w:rsidR="00767EB3">
        <w:t xml:space="preserve"> un </w:t>
      </w:r>
      <w:r w:rsidR="00767EB3" w:rsidRPr="00767EB3">
        <w:rPr>
          <w:i/>
          <w:iCs/>
        </w:rPr>
        <w:t>tipo</w:t>
      </w:r>
      <w:r w:rsidR="00767EB3">
        <w:t xml:space="preserve"> de lo que está ante nosotros en el futuro </w:t>
      </w:r>
      <w:del w:id="112" w:author="Luis Bueno Boix" w:date="2022-05-06T23:15:00Z">
        <w:r w:rsidR="00F85DB0" w:rsidDel="00D75942">
          <w:delText>inminente</w:delText>
        </w:r>
      </w:del>
      <w:ins w:id="113" w:author="Luis Bueno Boix" w:date="2022-05-06T23:15:00Z">
        <w:r w:rsidR="00D75942">
          <w:t>cerca</w:t>
        </w:r>
      </w:ins>
      <w:ins w:id="114" w:author="Luis Bueno Boix" w:date="2022-05-06T23:16:00Z">
        <w:r w:rsidR="00D75942">
          <w:t>no</w:t>
        </w:r>
      </w:ins>
      <w:r w:rsidR="00A47922">
        <w:t>.</w:t>
      </w:r>
    </w:p>
    <w:p w14:paraId="36509FDA" w14:textId="58C3A0A4" w:rsidR="00A47922" w:rsidRDefault="00A47922" w:rsidP="00540F86">
      <w:pPr>
        <w:jc w:val="both"/>
      </w:pPr>
      <w:r>
        <w:t>La imposición de la marca</w:t>
      </w:r>
      <w:r w:rsidR="00CC777D">
        <w:t xml:space="preserve"> o señal (o nombre: carácter)</w:t>
      </w:r>
      <w:r>
        <w:t xml:space="preserve"> de la bestia incluirá ambos aspectos, tal como sucedió en la gran apostasía de Constantino y </w:t>
      </w:r>
      <w:r w:rsidR="00540F86">
        <w:t>lo que siguió</w:t>
      </w:r>
      <w:r w:rsidR="0079219F">
        <w:t>. Comenzó como la</w:t>
      </w:r>
      <w:r>
        <w:t xml:space="preserve"> </w:t>
      </w:r>
      <w:r w:rsidRPr="00AA1B08">
        <w:rPr>
          <w:i/>
          <w:iCs/>
        </w:rPr>
        <w:t>imposición</w:t>
      </w:r>
      <w:r>
        <w:t xml:space="preserve"> </w:t>
      </w:r>
      <w:r w:rsidR="00007B87">
        <w:t>a</w:t>
      </w:r>
      <w:r>
        <w:t xml:space="preserve"> adorar en el</w:t>
      </w:r>
      <w:r w:rsidR="005152AA">
        <w:t xml:space="preserve"> </w:t>
      </w:r>
      <w:del w:id="115" w:author="Luis Bueno Boix" w:date="2022-05-06T23:16:00Z">
        <w:r w:rsidR="005152AA" w:rsidDel="003C6F19">
          <w:delText>sagrado</w:delText>
        </w:r>
        <w:r w:rsidDel="003C6F19">
          <w:delText xml:space="preserve"> </w:delText>
        </w:r>
      </w:del>
      <w:ins w:id="116" w:author="Luis Bueno Boix" w:date="2022-05-06T23:16:00Z">
        <w:r w:rsidR="003C6F19">
          <w:t xml:space="preserve">“venerable </w:t>
        </w:r>
      </w:ins>
      <w:r>
        <w:t>día del sol</w:t>
      </w:r>
      <w:ins w:id="117" w:author="Luis Bueno Boix" w:date="2022-05-06T23:16:00Z">
        <w:r w:rsidR="003C6F19">
          <w:t>”</w:t>
        </w:r>
      </w:ins>
      <w:r>
        <w:t xml:space="preserve"> (domingo)</w:t>
      </w:r>
      <w:r w:rsidR="009861CF">
        <w:t xml:space="preserve"> en el año 321</w:t>
      </w:r>
      <w:r w:rsidR="0079219F">
        <w:t>,</w:t>
      </w:r>
      <w:r>
        <w:t xml:space="preserve"> y</w:t>
      </w:r>
      <w:r w:rsidR="0079219F">
        <w:t xml:space="preserve"> se amplió a la</w:t>
      </w:r>
      <w:r>
        <w:t xml:space="preserve"> </w:t>
      </w:r>
      <w:r w:rsidRPr="00AA1B08">
        <w:rPr>
          <w:i/>
          <w:iCs/>
        </w:rPr>
        <w:t>prohibición</w:t>
      </w:r>
      <w:r>
        <w:t xml:space="preserve"> de adorar en el día de</w:t>
      </w:r>
      <w:r w:rsidR="00540F86">
        <w:t xml:space="preserve"> </w:t>
      </w:r>
      <w:r>
        <w:t>sábado</w:t>
      </w:r>
      <w:r w:rsidR="00AA1B08">
        <w:t>:</w:t>
      </w:r>
      <w:r w:rsidR="00CA0DFE">
        <w:t xml:space="preserve"> a</w:t>
      </w:r>
      <w:r>
        <w:t xml:space="preserve"> </w:t>
      </w:r>
      <w:r w:rsidR="009F4EE2">
        <w:t xml:space="preserve">la </w:t>
      </w:r>
      <w:r>
        <w:t>prohibición de “judaizar”</w:t>
      </w:r>
      <w:r w:rsidR="009861CF">
        <w:t xml:space="preserve"> 43 años más tarde, en el concilio de Laodicea</w:t>
      </w:r>
      <w:r>
        <w:t>.</w:t>
      </w:r>
      <w:r w:rsidR="00003CE9">
        <w:t xml:space="preserve"> Transgredirá ambas partes de la primera enmienda a la Constitución de Estados Unidos.</w:t>
      </w:r>
      <w:r w:rsidR="0042662C">
        <w:t xml:space="preserve"> Será una combinación de </w:t>
      </w:r>
      <w:r w:rsidR="0042662C" w:rsidRPr="00AA1B08">
        <w:rPr>
          <w:b/>
          <w:bCs/>
        </w:rPr>
        <w:t>Daniel 3</w:t>
      </w:r>
      <w:r w:rsidR="0042662C">
        <w:t xml:space="preserve"> y de </w:t>
      </w:r>
      <w:r w:rsidR="0042662C" w:rsidRPr="00AA1B08">
        <w:rPr>
          <w:b/>
          <w:bCs/>
        </w:rPr>
        <w:t>Daniel 6</w:t>
      </w:r>
      <w:r w:rsidR="00003CE9">
        <w:t>, y será ciertamente un desafío a Dios: el último desafío, que terminará en ruina</w:t>
      </w:r>
      <w:r w:rsidR="00D70437">
        <w:t xml:space="preserve"> para Estados Unidos, para el papado y para el evangelicalismo apóstata</w:t>
      </w:r>
      <w:r w:rsidR="00443A4B">
        <w:t>, así como</w:t>
      </w:r>
      <w:r w:rsidR="00D70437">
        <w:t xml:space="preserve"> para el</w:t>
      </w:r>
      <w:r w:rsidR="00AA1B08">
        <w:t xml:space="preserve"> resto del</w:t>
      </w:r>
      <w:r w:rsidR="00D70437">
        <w:t xml:space="preserve"> mundo</w:t>
      </w:r>
      <w:r w:rsidR="00443A4B">
        <w:t xml:space="preserve"> tal como lo conocemos</w:t>
      </w:r>
      <w:r w:rsidR="00D70437">
        <w:t>. Y terminará</w:t>
      </w:r>
      <w:r w:rsidR="00577625">
        <w:t xml:space="preserve"> en</w:t>
      </w:r>
      <w:r w:rsidR="00D70437">
        <w:t xml:space="preserve"> la vindicación de Dios y</w:t>
      </w:r>
      <w:r w:rsidR="00AA1B08">
        <w:t xml:space="preserve"> en la</w:t>
      </w:r>
      <w:r w:rsidR="00D70437">
        <w:t xml:space="preserve"> liberación </w:t>
      </w:r>
      <w:r w:rsidR="00AA1B08">
        <w:t>de todo el que haya prestado oído a su llamado de amor y a su advertencia</w:t>
      </w:r>
      <w:r w:rsidR="0042662C">
        <w:t>.</w:t>
      </w:r>
      <w:r w:rsidR="00F400E7">
        <w:t xml:space="preserve"> Será como en los días de Noé.</w:t>
      </w:r>
    </w:p>
    <w:p w14:paraId="1CD9E12E" w14:textId="2912DD5F" w:rsidR="00C53161" w:rsidRDefault="00C53161" w:rsidP="00C53161">
      <w:pPr>
        <w:ind w:left="567" w:right="566"/>
        <w:jc w:val="both"/>
      </w:pPr>
      <w:r w:rsidRPr="00C53161">
        <w:rPr>
          <w:color w:val="000099"/>
        </w:rPr>
        <w:t>Si alguno adora a la bestia y a su imagen y recibe la marca en su frente o en su mano, él también beberá del vino de la ira de Dios, que ha sido vaciado puro en el cáliz de su ira; y será atormentado con fuego y azufre delante de los santos ángeles y del Cordero. El humo de su tormento sube por los siglos de los siglos. No tienen reposo de día ni de noche los que adoran a la bestia y a su imagen, ni nadie que reciba la marca de su nombre</w:t>
      </w:r>
      <w:r>
        <w:t xml:space="preserve"> (</w:t>
      </w:r>
      <w:r w:rsidRPr="00C53161">
        <w:rPr>
          <w:b/>
          <w:bCs/>
        </w:rPr>
        <w:t>Apocalipsis 14:9-11</w:t>
      </w:r>
      <w:r>
        <w:t>).</w:t>
      </w:r>
    </w:p>
    <w:p w14:paraId="52289D20" w14:textId="4562BD2E" w:rsidR="00C53161" w:rsidRDefault="00C53161" w:rsidP="00190973">
      <w:pPr>
        <w:jc w:val="both"/>
      </w:pPr>
      <w:r>
        <w:t xml:space="preserve">Los </w:t>
      </w:r>
      <w:r w:rsidRPr="00EE107A">
        <w:rPr>
          <w:i/>
          <w:iCs/>
        </w:rPr>
        <w:t>resultados</w:t>
      </w:r>
      <w:r>
        <w:t xml:space="preserve"> de esa rebelión s</w:t>
      </w:r>
      <w:r w:rsidR="00873C24">
        <w:t>on</w:t>
      </w:r>
      <w:r>
        <w:t xml:space="preserve"> eternos. No se trata de un fuego ardiendo y atormentando eternamente a </w:t>
      </w:r>
      <w:r w:rsidR="006325D3">
        <w:t>los perdidos</w:t>
      </w:r>
      <w:r w:rsidR="006D64A3">
        <w:t>. Lo</w:t>
      </w:r>
      <w:r w:rsidR="00873C24">
        <w:t xml:space="preserve"> que “</w:t>
      </w:r>
      <w:r w:rsidR="00873C24" w:rsidRPr="00873C24">
        <w:rPr>
          <w:color w:val="000099"/>
        </w:rPr>
        <w:t>sube por los siglos de los siglos</w:t>
      </w:r>
      <w:r w:rsidR="00873C24">
        <w:t>”, lo</w:t>
      </w:r>
      <w:r w:rsidR="006D64A3">
        <w:t xml:space="preserve"> eterno</w:t>
      </w:r>
      <w:r w:rsidR="00873C24">
        <w:t>,</w:t>
      </w:r>
      <w:r w:rsidR="006D64A3">
        <w:t xml:space="preserve"> es e</w:t>
      </w:r>
      <w:r>
        <w:t>l “</w:t>
      </w:r>
      <w:r w:rsidRPr="00C53161">
        <w:rPr>
          <w:color w:val="000099"/>
        </w:rPr>
        <w:t>humo</w:t>
      </w:r>
      <w:r>
        <w:t>”</w:t>
      </w:r>
      <w:r w:rsidR="006D64A3">
        <w:t>:</w:t>
      </w:r>
      <w:r>
        <w:t xml:space="preserve"> las consecuencias</w:t>
      </w:r>
      <w:r w:rsidR="00873C24">
        <w:t xml:space="preserve"> o resultados</w:t>
      </w:r>
      <w:r>
        <w:t xml:space="preserve"> del fuego</w:t>
      </w:r>
      <w:r w:rsidR="006D64A3">
        <w:t xml:space="preserve"> destructor</w:t>
      </w:r>
      <w:r>
        <w:t>.</w:t>
      </w:r>
    </w:p>
    <w:p w14:paraId="063D385E" w14:textId="17A3E0E9" w:rsidR="0018659A" w:rsidRDefault="0018659A" w:rsidP="00190973">
      <w:pPr>
        <w:jc w:val="both"/>
      </w:pPr>
      <w:r>
        <w:t>El último llamado, el último mensaje</w:t>
      </w:r>
      <w:r w:rsidR="001D59A7">
        <w:t xml:space="preserve">, combina la </w:t>
      </w:r>
      <w:r w:rsidR="001D59A7" w:rsidRPr="001D59A7">
        <w:rPr>
          <w:i/>
          <w:iCs/>
        </w:rPr>
        <w:t>gracia</w:t>
      </w:r>
      <w:r w:rsidR="001D59A7">
        <w:t xml:space="preserve"> sobreabundante con una </w:t>
      </w:r>
      <w:r w:rsidR="001D59A7" w:rsidRPr="001D59A7">
        <w:rPr>
          <w:i/>
          <w:iCs/>
        </w:rPr>
        <w:t>advertencia</w:t>
      </w:r>
      <w:r w:rsidR="001D59A7">
        <w:t xml:space="preserve"> clara y diáfana.</w:t>
      </w:r>
    </w:p>
    <w:p w14:paraId="5AA70A92" w14:textId="619AF400" w:rsidR="0018659A" w:rsidRDefault="001D59A7" w:rsidP="00AC45E1">
      <w:pPr>
        <w:ind w:left="567" w:right="566"/>
        <w:jc w:val="both"/>
      </w:pPr>
      <w:r w:rsidRPr="00AC45E1">
        <w:rPr>
          <w:color w:val="000099"/>
        </w:rPr>
        <w:t xml:space="preserve">Así que, tomando el reino inmóvil, retengamos la </w:t>
      </w:r>
      <w:r w:rsidRPr="00B62FA3">
        <w:rPr>
          <w:i/>
          <w:iCs/>
          <w:color w:val="000099"/>
        </w:rPr>
        <w:t>gracia</w:t>
      </w:r>
      <w:r w:rsidRPr="00AC45E1">
        <w:rPr>
          <w:color w:val="000099"/>
        </w:rPr>
        <w:t xml:space="preserve"> por la cual sirvamos a Dios agradándole con temor y reverencia; porque nuestro Dios es </w:t>
      </w:r>
      <w:r w:rsidRPr="00B62FA3">
        <w:rPr>
          <w:i/>
          <w:iCs/>
          <w:color w:val="000099"/>
        </w:rPr>
        <w:t>fuego consumidor</w:t>
      </w:r>
      <w:r>
        <w:t xml:space="preserve"> (</w:t>
      </w:r>
      <w:r w:rsidRPr="00AC45E1">
        <w:rPr>
          <w:b/>
          <w:bCs/>
        </w:rPr>
        <w:t>Hebreos 12:28-29</w:t>
      </w:r>
      <w:r>
        <w:t>)</w:t>
      </w:r>
      <w:r w:rsidR="00AC45E1">
        <w:t>.</w:t>
      </w:r>
    </w:p>
    <w:p w14:paraId="23AF8970" w14:textId="353D2968" w:rsidR="00A97707" w:rsidRDefault="005B262F" w:rsidP="00190973">
      <w:pPr>
        <w:jc w:val="both"/>
      </w:pPr>
      <w:r>
        <w:t>La Constitución de Estados Unidos s</w:t>
      </w:r>
      <w:r w:rsidR="0079219F">
        <w:t>iguió</w:t>
      </w:r>
      <w:r>
        <w:t xml:space="preserve"> los principios divinos.</w:t>
      </w:r>
      <w:r w:rsidR="00A97707">
        <w:t xml:space="preserve"> Dios </w:t>
      </w:r>
      <w:r w:rsidR="00F518EE">
        <w:t xml:space="preserve">hizo surgir </w:t>
      </w:r>
      <w:r w:rsidR="00A97707">
        <w:t xml:space="preserve">en ese país </w:t>
      </w:r>
      <w:r w:rsidR="00F518EE">
        <w:t>el movimiento qu</w:t>
      </w:r>
      <w:r w:rsidR="000676A9">
        <w:t>e</w:t>
      </w:r>
      <w:r w:rsidR="00F518EE">
        <w:t xml:space="preserve"> constitu</w:t>
      </w:r>
      <w:r w:rsidR="00323930">
        <w:t>ye</w:t>
      </w:r>
      <w:r w:rsidR="000A7035">
        <w:t xml:space="preserve"> hoy</w:t>
      </w:r>
      <w:r w:rsidR="00A97707">
        <w:t xml:space="preserve"> su iglesia</w:t>
      </w:r>
      <w:r w:rsidR="000A7035">
        <w:t xml:space="preserve"> mundial</w:t>
      </w:r>
      <w:r w:rsidR="00A97707">
        <w:t xml:space="preserve"> remanente del tiempo del fin.</w:t>
      </w:r>
    </w:p>
    <w:p w14:paraId="001E3C3D" w14:textId="17372821" w:rsidR="00FF1940" w:rsidRDefault="00B17D75" w:rsidP="00190973">
      <w:pPr>
        <w:jc w:val="both"/>
      </w:pPr>
      <w:r>
        <w:t>La filosofía papal es resueltamente contraria</w:t>
      </w:r>
      <w:r w:rsidR="0011182B">
        <w:t xml:space="preserve"> a</w:t>
      </w:r>
      <w:r>
        <w:t xml:space="preserve"> </w:t>
      </w:r>
      <w:r w:rsidR="00866820">
        <w:t>los</w:t>
      </w:r>
      <w:r>
        <w:t xml:space="preserve"> principios</w:t>
      </w:r>
      <w:r w:rsidR="00975203">
        <w:t xml:space="preserve"> de la Constitución de E</w:t>
      </w:r>
      <w:r w:rsidR="0042662C">
        <w:t xml:space="preserve">stados </w:t>
      </w:r>
      <w:r w:rsidR="00975203">
        <w:t>U</w:t>
      </w:r>
      <w:r w:rsidR="0042662C">
        <w:t>nidos</w:t>
      </w:r>
      <w:r>
        <w:t xml:space="preserve">. Ese no es </w:t>
      </w:r>
      <w:r w:rsidR="00EF0FA0">
        <w:t>el</w:t>
      </w:r>
      <w:r>
        <w:t xml:space="preserve"> debate</w:t>
      </w:r>
      <w:r w:rsidR="00EF0FA0">
        <w:t xml:space="preserve"> más</w:t>
      </w:r>
      <w:r>
        <w:t xml:space="preserve"> prominente ahora</w:t>
      </w:r>
      <w:r w:rsidR="00EF0FA0">
        <w:t xml:space="preserve"> en la arena política</w:t>
      </w:r>
      <w:r>
        <w:t>, pero</w:t>
      </w:r>
      <w:r w:rsidR="00A97707">
        <w:t xml:space="preserve"> sabemos que</w:t>
      </w:r>
      <w:r>
        <w:t xml:space="preserve"> </w:t>
      </w:r>
      <w:r w:rsidR="0061585C">
        <w:t>revivirá en</w:t>
      </w:r>
      <w:r>
        <w:t xml:space="preserve"> Estados Unidos y de allí se </w:t>
      </w:r>
      <w:r w:rsidR="002A24DA">
        <w:t>propaga</w:t>
      </w:r>
      <w:r>
        <w:t>rá al resto de naciones.</w:t>
      </w:r>
      <w:r w:rsidR="0042662C">
        <w:t xml:space="preserve"> Esa segunda bestia que se compara a un cordero</w:t>
      </w:r>
      <w:r w:rsidR="00EE107A">
        <w:t xml:space="preserve"> —</w:t>
      </w:r>
      <w:r w:rsidR="0042662C">
        <w:t xml:space="preserve">símbolo </w:t>
      </w:r>
      <w:r w:rsidR="00AB3FF6">
        <w:t>que representa</w:t>
      </w:r>
      <w:r w:rsidR="00A97707">
        <w:t xml:space="preserve"> la inocencia, pureza y mansedumbre </w:t>
      </w:r>
      <w:r w:rsidR="00AB3FF6">
        <w:t>de</w:t>
      </w:r>
      <w:r w:rsidR="0042662C">
        <w:t xml:space="preserve"> Cristo</w:t>
      </w:r>
      <w:r w:rsidR="00EE107A">
        <w:t>—</w:t>
      </w:r>
      <w:r w:rsidR="0042662C">
        <w:t xml:space="preserve"> terminará hablando “</w:t>
      </w:r>
      <w:r w:rsidR="0042662C" w:rsidRPr="00A97707">
        <w:rPr>
          <w:color w:val="000099"/>
        </w:rPr>
        <w:t>como un dragón</w:t>
      </w:r>
      <w:r w:rsidR="0042662C">
        <w:t>”</w:t>
      </w:r>
      <w:r w:rsidR="00AB7C71">
        <w:t>:</w:t>
      </w:r>
      <w:r w:rsidR="0042662C">
        <w:t xml:space="preserve"> producir</w:t>
      </w:r>
      <w:r w:rsidR="00AB7C71">
        <w:t>á</w:t>
      </w:r>
      <w:r w:rsidR="0042662C">
        <w:t xml:space="preserve"> legislación religiosa</w:t>
      </w:r>
      <w:r w:rsidR="00AB3FF6">
        <w:t>, i</w:t>
      </w:r>
      <w:r w:rsidR="00A97707">
        <w:t>mplementará métodos coercitivos hasta el punto de impedir comprar y vender, incluso hasta decretar la muerte de quienes des</w:t>
      </w:r>
      <w:r w:rsidR="008C6160">
        <w:t xml:space="preserve">acaten los dictados de “César” </w:t>
      </w:r>
      <w:r w:rsidR="00AB3FF6">
        <w:t xml:space="preserve">en su invasión </w:t>
      </w:r>
      <w:del w:id="118" w:author="Luis Bueno Boix" w:date="2022-05-06T23:19:00Z">
        <w:r w:rsidR="00EF0FA0" w:rsidDel="00BA1C54">
          <w:delText>a</w:delText>
        </w:r>
        <w:r w:rsidR="00AB3FF6" w:rsidDel="00BA1C54">
          <w:delText xml:space="preserve">l </w:delText>
        </w:r>
      </w:del>
      <w:ins w:id="119" w:author="Luis Bueno Boix" w:date="2022-05-06T23:19:00Z">
        <w:r w:rsidR="00BA1C54">
          <w:t xml:space="preserve">del </w:t>
        </w:r>
      </w:ins>
      <w:r w:rsidR="00AB3FF6">
        <w:t>ámbito</w:t>
      </w:r>
      <w:ins w:id="120" w:author="Luis Bueno Boix" w:date="2022-05-06T23:19:00Z">
        <w:r w:rsidR="00BA1C54">
          <w:t xml:space="preserve"> que es</w:t>
        </w:r>
      </w:ins>
      <w:r w:rsidR="00AB3FF6">
        <w:t xml:space="preserve"> exclusivo</w:t>
      </w:r>
      <w:r w:rsidR="008C6160">
        <w:t xml:space="preserve"> de Dios</w:t>
      </w:r>
      <w:r w:rsidR="0042662C">
        <w:t>.</w:t>
      </w:r>
    </w:p>
    <w:p w14:paraId="605A7B1E" w14:textId="56B12B78" w:rsidR="00FF1940" w:rsidRDefault="00FF1940" w:rsidP="00FF1940">
      <w:pPr>
        <w:ind w:left="567" w:right="566"/>
        <w:jc w:val="both"/>
      </w:pPr>
      <w:r w:rsidRPr="00A97707">
        <w:rPr>
          <w:color w:val="640000"/>
        </w:rPr>
        <w:lastRenderedPageBreak/>
        <w:t>El “</w:t>
      </w:r>
      <w:r w:rsidRPr="003C41F1">
        <w:rPr>
          <w:color w:val="000099"/>
        </w:rPr>
        <w:t>hablar</w:t>
      </w:r>
      <w:r w:rsidRPr="00A97707">
        <w:rPr>
          <w:color w:val="640000"/>
        </w:rPr>
        <w:t>” de la nación son los actos de sus autoridades legislativas y judiciales. Por esos actos la nación desmentirá los principios liberales y pacíficos que expresó como fundamento de su política. La predicción de que hablará “</w:t>
      </w:r>
      <w:r w:rsidRPr="003C41F1">
        <w:rPr>
          <w:color w:val="000099"/>
        </w:rPr>
        <w:t>como dragón</w:t>
      </w:r>
      <w:r w:rsidRPr="00A97707">
        <w:rPr>
          <w:color w:val="640000"/>
        </w:rPr>
        <w:t>” y ejercerá “</w:t>
      </w:r>
      <w:r w:rsidRPr="003C41F1">
        <w:rPr>
          <w:color w:val="000099"/>
        </w:rPr>
        <w:t>toda la autoridad de la primera bestia</w:t>
      </w:r>
      <w:r w:rsidRPr="00A97707">
        <w:rPr>
          <w:color w:val="640000"/>
        </w:rPr>
        <w:t>” anuncia claramente el desarrollo del espíritu de intolerancia y persecución de que tantas pruebas dieran las naciones representadas por el dragón y la bestia semejante al leopardo. Y la declaración de que la bestia con dos cuernos “</w:t>
      </w:r>
      <w:r w:rsidRPr="003C41F1">
        <w:rPr>
          <w:color w:val="000099"/>
        </w:rPr>
        <w:t>hace que la tierra y los que en ella habitan adoren a la bestia primera</w:t>
      </w:r>
      <w:r w:rsidRPr="00A97707">
        <w:rPr>
          <w:color w:val="640000"/>
        </w:rPr>
        <w:t xml:space="preserve">” indica que la autoridad de esta nación será empleada para </w:t>
      </w:r>
      <w:r w:rsidRPr="00EE107A">
        <w:rPr>
          <w:b/>
          <w:bCs/>
          <w:color w:val="640000"/>
        </w:rPr>
        <w:t>imponer alguna observancia en homenaje al papado</w:t>
      </w:r>
      <w:r w:rsidRPr="00FF1940">
        <w:t xml:space="preserve"> </w:t>
      </w:r>
      <w:r w:rsidR="0011438C">
        <w:t>(</w:t>
      </w:r>
      <w:r w:rsidRPr="00FF1940">
        <w:t>CS 437.1</w:t>
      </w:r>
      <w:r w:rsidR="0011438C">
        <w:t>).</w:t>
      </w:r>
    </w:p>
    <w:p w14:paraId="17E56CEB" w14:textId="12063273" w:rsidR="00050983" w:rsidRDefault="002946CF" w:rsidP="00190973">
      <w:pPr>
        <w:jc w:val="both"/>
      </w:pPr>
      <w:r>
        <w:t>Pero n</w:t>
      </w:r>
      <w:r w:rsidR="00B17D75">
        <w:t xml:space="preserve">o se tratará de </w:t>
      </w:r>
      <w:r w:rsidR="00706413">
        <w:t>una acción directa de la Iglesia de Roma</w:t>
      </w:r>
      <w:r>
        <w:t xml:space="preserve"> </w:t>
      </w:r>
      <w:r w:rsidRPr="0056304C">
        <w:rPr>
          <w:i/>
          <w:iCs/>
          <w:rPrChange w:id="121" w:author="Luis Bueno Boix" w:date="2022-05-06T23:20:00Z">
            <w:rPr/>
          </w:rPrChange>
        </w:rPr>
        <w:t>en “Roma”</w:t>
      </w:r>
      <w:r w:rsidR="00706413">
        <w:t xml:space="preserve">, sino del </w:t>
      </w:r>
      <w:r w:rsidR="00706413" w:rsidRPr="004036AF">
        <w:rPr>
          <w:i/>
          <w:iCs/>
        </w:rPr>
        <w:t xml:space="preserve">cristianismo </w:t>
      </w:r>
      <w:r w:rsidR="00D13CB7" w:rsidRPr="004036AF">
        <w:rPr>
          <w:i/>
          <w:iCs/>
        </w:rPr>
        <w:t>e</w:t>
      </w:r>
      <w:r w:rsidR="004036AF">
        <w:rPr>
          <w:i/>
          <w:iCs/>
        </w:rPr>
        <w:t>vangélico</w:t>
      </w:r>
      <w:r w:rsidR="00706413" w:rsidRPr="004036AF">
        <w:rPr>
          <w:i/>
          <w:iCs/>
        </w:rPr>
        <w:t xml:space="preserve"> </w:t>
      </w:r>
      <w:r w:rsidR="007B71B2" w:rsidRPr="007B71B2">
        <w:t>(</w:t>
      </w:r>
      <w:r w:rsidR="00706413" w:rsidRPr="004036AF">
        <w:rPr>
          <w:i/>
          <w:iCs/>
        </w:rPr>
        <w:t>caído</w:t>
      </w:r>
      <w:r w:rsidR="007B71B2" w:rsidRPr="007B71B2">
        <w:t>)</w:t>
      </w:r>
      <w:r w:rsidR="00706413" w:rsidRPr="004036AF">
        <w:rPr>
          <w:i/>
          <w:iCs/>
        </w:rPr>
        <w:t xml:space="preserve"> en </w:t>
      </w:r>
      <w:r w:rsidR="00545FBC">
        <w:rPr>
          <w:i/>
          <w:iCs/>
        </w:rPr>
        <w:t>América del Norte</w:t>
      </w:r>
      <w:r w:rsidR="00706413">
        <w:t>.</w:t>
      </w:r>
      <w:r w:rsidR="00A51232">
        <w:t xml:space="preserve"> Así lo indica fuera de toda duda </w:t>
      </w:r>
      <w:r w:rsidR="00AA48F1">
        <w:t xml:space="preserve">la profecía relacionada con la segunda bestia de </w:t>
      </w:r>
      <w:r w:rsidR="00AA48F1" w:rsidRPr="00545FBC">
        <w:rPr>
          <w:b/>
          <w:bCs/>
        </w:rPr>
        <w:t>Apocalipsis 13</w:t>
      </w:r>
      <w:r w:rsidR="00AA48F1">
        <w:t>.</w:t>
      </w:r>
    </w:p>
    <w:p w14:paraId="5541DD4D" w14:textId="0666A139" w:rsidR="00B17D75" w:rsidRDefault="00050983" w:rsidP="00190973">
      <w:pPr>
        <w:jc w:val="both"/>
      </w:pPr>
      <w:r>
        <w:t>L</w:t>
      </w:r>
      <w:r w:rsidR="00190973">
        <w:t>o</w:t>
      </w:r>
      <w:r>
        <w:t xml:space="preserve"> anterior</w:t>
      </w:r>
      <w:r w:rsidR="00190973">
        <w:t xml:space="preserve"> es relevante, ya que solemos </w:t>
      </w:r>
      <w:r w:rsidR="00B739FA">
        <w:t>teme</w:t>
      </w:r>
      <w:r w:rsidR="00190973">
        <w:t>r enemigos potenciales en casi todos los lugares: en el secularismo, en el espiritismo, en los movimientos sociales obreros, etc. También en el papado y los movimientos del Vaticano</w:t>
      </w:r>
      <w:r w:rsidR="00B739FA">
        <w:t>. E</w:t>
      </w:r>
      <w:r w:rsidR="00190973">
        <w:t xml:space="preserve">n todo o en casi todo, </w:t>
      </w:r>
      <w:r w:rsidR="00190973" w:rsidRPr="0042662C">
        <w:rPr>
          <w:i/>
          <w:iCs/>
        </w:rPr>
        <w:t>excepto en l</w:t>
      </w:r>
      <w:r w:rsidR="00E256A1">
        <w:rPr>
          <w:i/>
          <w:iCs/>
        </w:rPr>
        <w:t>o</w:t>
      </w:r>
      <w:r w:rsidR="00190973" w:rsidRPr="0042662C">
        <w:rPr>
          <w:i/>
          <w:iCs/>
        </w:rPr>
        <w:t xml:space="preserve">s </w:t>
      </w:r>
      <w:r w:rsidR="00E256A1">
        <w:rPr>
          <w:i/>
          <w:iCs/>
        </w:rPr>
        <w:t>círculo</w:t>
      </w:r>
      <w:r w:rsidR="00190973" w:rsidRPr="0042662C">
        <w:rPr>
          <w:i/>
          <w:iCs/>
        </w:rPr>
        <w:t>s evangélic</w:t>
      </w:r>
      <w:r w:rsidR="00E256A1">
        <w:rPr>
          <w:i/>
          <w:iCs/>
        </w:rPr>
        <w:t>o</w:t>
      </w:r>
      <w:r w:rsidR="00190973" w:rsidRPr="0042662C">
        <w:rPr>
          <w:i/>
          <w:iCs/>
        </w:rPr>
        <w:t>s</w:t>
      </w:r>
      <w:r w:rsidR="00190973">
        <w:t>, a quienes consideramos nuestros parientes espirituales.</w:t>
      </w:r>
      <w:r w:rsidR="008E2712">
        <w:t xml:space="preserve"> ¿Desconocemos la clara profecía? ¿La hemos </w:t>
      </w:r>
      <w:r w:rsidR="00813B5A">
        <w:t>desech</w:t>
      </w:r>
      <w:r w:rsidR="008E2712">
        <w:t>ado? ¿Nos interesa ignorarla?</w:t>
      </w:r>
    </w:p>
    <w:p w14:paraId="299011D7" w14:textId="0BE08DC1" w:rsidR="00F56803" w:rsidRDefault="00F56803" w:rsidP="00190973">
      <w:pPr>
        <w:jc w:val="both"/>
      </w:pPr>
      <w:r>
        <w:t xml:space="preserve">Por cierto, el espiritismo no es </w:t>
      </w:r>
      <w:r w:rsidR="00DC2FAB">
        <w:t>exclusivo de</w:t>
      </w:r>
      <w:r>
        <w:t xml:space="preserve">l </w:t>
      </w:r>
      <w:r w:rsidRPr="00C44573">
        <w:rPr>
          <w:i/>
          <w:iCs/>
        </w:rPr>
        <w:t>dragón</w:t>
      </w:r>
      <w:r>
        <w:t xml:space="preserve">, </w:t>
      </w:r>
      <w:r w:rsidR="00DC2FAB">
        <w:t>de</w:t>
      </w:r>
      <w:r>
        <w:t xml:space="preserve"> la </w:t>
      </w:r>
      <w:r w:rsidRPr="00C44573">
        <w:rPr>
          <w:i/>
          <w:iCs/>
        </w:rPr>
        <w:t>bestia</w:t>
      </w:r>
      <w:r>
        <w:t xml:space="preserve"> ni </w:t>
      </w:r>
      <w:r w:rsidR="00DC2FAB">
        <w:t>de</w:t>
      </w:r>
      <w:r>
        <w:t xml:space="preserve">l </w:t>
      </w:r>
      <w:r w:rsidRPr="00C44573">
        <w:rPr>
          <w:i/>
          <w:iCs/>
        </w:rPr>
        <w:t>fa</w:t>
      </w:r>
      <w:r w:rsidR="00C44573" w:rsidRPr="00C44573">
        <w:rPr>
          <w:i/>
          <w:iCs/>
        </w:rPr>
        <w:t>l</w:t>
      </w:r>
      <w:r w:rsidRPr="00C44573">
        <w:rPr>
          <w:i/>
          <w:iCs/>
        </w:rPr>
        <w:t>so profeta</w:t>
      </w:r>
      <w:r>
        <w:t xml:space="preserve"> </w:t>
      </w:r>
      <w:r w:rsidR="00C44573">
        <w:t>(</w:t>
      </w:r>
      <w:r>
        <w:t xml:space="preserve">ver </w:t>
      </w:r>
      <w:r w:rsidRPr="00AB40F3">
        <w:rPr>
          <w:b/>
          <w:bCs/>
        </w:rPr>
        <w:t>Apocalipsis 16:13-14</w:t>
      </w:r>
      <w:r w:rsidR="00C44573">
        <w:rPr>
          <w:b/>
          <w:bCs/>
        </w:rPr>
        <w:t>)</w:t>
      </w:r>
      <w:r>
        <w:t xml:space="preserve">, sino que está presente </w:t>
      </w:r>
      <w:r w:rsidRPr="00F56803">
        <w:rPr>
          <w:i/>
          <w:iCs/>
        </w:rPr>
        <w:t>en los tres</w:t>
      </w:r>
      <w:r w:rsidR="00C44573">
        <w:rPr>
          <w:i/>
          <w:iCs/>
        </w:rPr>
        <w:t xml:space="preserve"> actores</w:t>
      </w:r>
      <w:r>
        <w:t>.</w:t>
      </w:r>
      <w:r w:rsidR="00DC2FAB">
        <w:t xml:space="preserve"> Sí, especialmente en el mundo evangélico:</w:t>
      </w:r>
    </w:p>
    <w:p w14:paraId="05C807DB" w14:textId="0CB08011" w:rsidR="00DC2FAB" w:rsidRDefault="00DC2FAB" w:rsidP="00DC2FAB">
      <w:pPr>
        <w:ind w:left="567" w:right="566"/>
        <w:jc w:val="both"/>
      </w:pPr>
      <w:r w:rsidRPr="00DC2FAB">
        <w:rPr>
          <w:color w:val="000099"/>
        </w:rPr>
        <w:t xml:space="preserve">Hace que la tierra y sus habitantes adoren a la primera bestia, cuya herida mortal fue sanada. También hace </w:t>
      </w:r>
      <w:r w:rsidRPr="00B81BDC">
        <w:rPr>
          <w:b/>
          <w:bCs/>
          <w:color w:val="000099"/>
        </w:rPr>
        <w:t>grandes señales</w:t>
      </w:r>
      <w:r w:rsidRPr="00DC2FAB">
        <w:rPr>
          <w:color w:val="000099"/>
        </w:rPr>
        <w:t xml:space="preserve">, de tal manera que incluso hace descender fuego del cielo a la tierra delante de los hombres. Engaña a los habitantes de la tierra con las </w:t>
      </w:r>
      <w:r w:rsidRPr="00B81BDC">
        <w:rPr>
          <w:b/>
          <w:bCs/>
          <w:color w:val="000099"/>
        </w:rPr>
        <w:t>señales</w:t>
      </w:r>
      <w:r w:rsidRPr="00DC2FAB">
        <w:rPr>
          <w:color w:val="000099"/>
        </w:rPr>
        <w:t xml:space="preserve"> que se le ha permitido hacer en presencia de la bestia, diciendo a los habitantes de la tierra que le hagan una imagen a la bestia que fue herida de espada y revivió</w:t>
      </w:r>
      <w:r w:rsidRPr="00DC2FAB">
        <w:t xml:space="preserve"> </w:t>
      </w:r>
      <w:r>
        <w:t>(</w:t>
      </w:r>
      <w:r w:rsidRPr="00DC2FAB">
        <w:rPr>
          <w:b/>
          <w:bCs/>
        </w:rPr>
        <w:t>Apocalipsis 13:12-14</w:t>
      </w:r>
      <w:r>
        <w:t>).</w:t>
      </w:r>
    </w:p>
    <w:p w14:paraId="37E99CE2" w14:textId="6643D74E" w:rsidR="00DC2FAB" w:rsidRDefault="00DC2FAB" w:rsidP="00190973">
      <w:pPr>
        <w:jc w:val="both"/>
      </w:pPr>
      <w:r>
        <w:t>No hay indefinición ni ambigüedad en la descripción de esa comunidad religiosa que es el exprotestantismo caído en Estados Unidos. Se trata del “</w:t>
      </w:r>
      <w:r w:rsidRPr="00DC2FAB">
        <w:rPr>
          <w:color w:val="000099"/>
        </w:rPr>
        <w:t>falso profeta</w:t>
      </w:r>
      <w:r>
        <w:t>”</w:t>
      </w:r>
      <w:r w:rsidR="00C44573">
        <w:t xml:space="preserve">, lo que es fácil de ver </w:t>
      </w:r>
      <w:r w:rsidR="0058091A">
        <w:t>cuando se desvela</w:t>
      </w:r>
      <w:r w:rsidR="00C44573">
        <w:t xml:space="preserve"> su destino final</w:t>
      </w:r>
      <w:r>
        <w:t>:</w:t>
      </w:r>
    </w:p>
    <w:p w14:paraId="175A447C" w14:textId="3C5EC337" w:rsidR="00DC2FAB" w:rsidRDefault="00723863" w:rsidP="00723863">
      <w:pPr>
        <w:ind w:left="567" w:right="566"/>
        <w:jc w:val="both"/>
      </w:pPr>
      <w:r w:rsidRPr="00723863">
        <w:rPr>
          <w:color w:val="000099"/>
        </w:rPr>
        <w:t xml:space="preserve">La bestia fue apresada, y con ella </w:t>
      </w:r>
      <w:r w:rsidRPr="000676A9">
        <w:rPr>
          <w:i/>
          <w:iCs/>
          <w:color w:val="000099"/>
        </w:rPr>
        <w:t>el falso profeta</w:t>
      </w:r>
      <w:r w:rsidRPr="00723863">
        <w:rPr>
          <w:color w:val="000099"/>
        </w:rPr>
        <w:t xml:space="preserve"> que había hecho delante de ella las señales con las cuales había engañado a los que recibieron la marca de la bestia y habían adorado su imagen. Estos dos fueron lanzados vivos dentro de un lago de fuego que arde con azufre</w:t>
      </w:r>
      <w:r w:rsidRPr="00723863">
        <w:t xml:space="preserve"> </w:t>
      </w:r>
      <w:r>
        <w:t>(</w:t>
      </w:r>
      <w:r w:rsidRPr="00723863">
        <w:rPr>
          <w:b/>
          <w:bCs/>
        </w:rPr>
        <w:t>Apocalipsis 19:20</w:t>
      </w:r>
      <w:r>
        <w:t>).</w:t>
      </w:r>
    </w:p>
    <w:p w14:paraId="1EA4B51A" w14:textId="6F395846" w:rsidR="000F55DC" w:rsidRDefault="000F55DC" w:rsidP="00190973">
      <w:pPr>
        <w:jc w:val="both"/>
      </w:pPr>
      <w:r>
        <w:t>El verdadero profeta sirve a Dios. El falso profeta sirve a la bestia, aunque profes</w:t>
      </w:r>
      <w:r w:rsidR="00436520">
        <w:t>e</w:t>
      </w:r>
      <w:r>
        <w:t xml:space="preserve"> servir a Dios.</w:t>
      </w:r>
      <w:r w:rsidR="00026C55">
        <w:t xml:space="preserve"> Y</w:t>
      </w:r>
      <w:r w:rsidR="00436520">
        <w:t xml:space="preserve"> sella así</w:t>
      </w:r>
      <w:r w:rsidR="00026C55">
        <w:t xml:space="preserve"> su destino junto </w:t>
      </w:r>
      <w:r w:rsidR="00436520">
        <w:t>a</w:t>
      </w:r>
      <w:r w:rsidR="00026C55">
        <w:t>l</w:t>
      </w:r>
      <w:r w:rsidR="00436520">
        <w:t xml:space="preserve"> del</w:t>
      </w:r>
      <w:r w:rsidR="00026C55">
        <w:t xml:space="preserve"> dragón y la bestia.</w:t>
      </w:r>
      <w:r>
        <w:t xml:space="preserve"> Ese es el triste f</w:t>
      </w:r>
      <w:r w:rsidR="00B20295">
        <w:t>inal</w:t>
      </w:r>
      <w:r>
        <w:t xml:space="preserve"> de la mayoría de </w:t>
      </w:r>
      <w:r w:rsidR="00A1096C">
        <w:t>instituciones</w:t>
      </w:r>
      <w:r w:rsidR="00026C55">
        <w:t xml:space="preserve"> que</w:t>
      </w:r>
      <w:r>
        <w:t xml:space="preserve"> se dicen hereder</w:t>
      </w:r>
      <w:r w:rsidR="00A1096C">
        <w:t>a</w:t>
      </w:r>
      <w:r>
        <w:t>s de la Reforma del siglo XVI</w:t>
      </w:r>
      <w:r w:rsidR="00026C55">
        <w:t>, pero que no quisieron seguir separándose de Roma, sino</w:t>
      </w:r>
      <w:r w:rsidR="00117966">
        <w:t xml:space="preserve"> que</w:t>
      </w:r>
      <w:r w:rsidR="00026C55">
        <w:t xml:space="preserve"> </w:t>
      </w:r>
      <w:r w:rsidR="00DD0836">
        <w:t>regres</w:t>
      </w:r>
      <w:r w:rsidR="00117966">
        <w:t>aron</w:t>
      </w:r>
      <w:r w:rsidR="00DD0836">
        <w:t xml:space="preserve"> a</w:t>
      </w:r>
      <w:r w:rsidR="00117966">
        <w:t xml:space="preserve"> los postulados de</w:t>
      </w:r>
      <w:r w:rsidR="00026C55">
        <w:t xml:space="preserve"> ella.</w:t>
      </w:r>
    </w:p>
    <w:p w14:paraId="39D4EE76" w14:textId="58F4D339" w:rsidR="00BC0F35" w:rsidRDefault="00BC0F35" w:rsidP="00BC0F35">
      <w:pPr>
        <w:ind w:left="567" w:right="566"/>
        <w:jc w:val="both"/>
      </w:pPr>
      <w:r w:rsidRPr="00BC0F35">
        <w:rPr>
          <w:color w:val="640000"/>
        </w:rPr>
        <w:lastRenderedPageBreak/>
        <w:t>Vi que la bestia con dos cuernos tenía boca de dragón, que su poder estaba en su cabeza, y que su boca pronunciaría el decreto. Luego vi que la madre de las rameras no era lo mismo que las hijas, sino</w:t>
      </w:r>
      <w:r w:rsidRPr="00BC0F35">
        <w:t xml:space="preserve"> [una entidad]</w:t>
      </w:r>
      <w:r w:rsidRPr="00BC0F35">
        <w:rPr>
          <w:color w:val="640000"/>
        </w:rPr>
        <w:t xml:space="preserve"> separada y distinta de ellas. Ella tuvo su día, y ese día pasó; y sus hijas, las </w:t>
      </w:r>
      <w:r w:rsidR="00995F7F">
        <w:rPr>
          <w:color w:val="640000"/>
        </w:rPr>
        <w:t>iglesi</w:t>
      </w:r>
      <w:r w:rsidRPr="00BC0F35">
        <w:rPr>
          <w:color w:val="640000"/>
        </w:rPr>
        <w:t>as protestantes, serían las siguientes en entrar en escena con la misma mente que tuvo la madre cuando persiguió a los santos. Vi que mientras que la madre ha venido declinando en poder, las hijas han ido creciendo, y pronto van a ejercer el poder que una vez ejerció la madre…</w:t>
      </w:r>
      <w:r w:rsidRPr="00BC0F35">
        <w:rPr>
          <w:color w:val="640000"/>
        </w:rPr>
        <w:tab/>
      </w:r>
      <w:r w:rsidRPr="00BC0F35">
        <w:rPr>
          <w:color w:val="640000"/>
        </w:rPr>
        <w:br/>
        <w:t xml:space="preserve">Entonces los católicos dirán a los protestantes a que </w:t>
      </w:r>
      <w:r w:rsidR="00F83FA8">
        <w:rPr>
          <w:color w:val="640000"/>
        </w:rPr>
        <w:t>avancen</w:t>
      </w:r>
      <w:r w:rsidRPr="00BC0F35">
        <w:rPr>
          <w:color w:val="640000"/>
        </w:rPr>
        <w:t xml:space="preserve"> y promulguen un decreto </w:t>
      </w:r>
      <w:r w:rsidR="00F83FA8">
        <w:rPr>
          <w:color w:val="640000"/>
        </w:rPr>
        <w:t>por el que</w:t>
      </w:r>
      <w:r w:rsidRPr="00BC0F35">
        <w:rPr>
          <w:color w:val="640000"/>
        </w:rPr>
        <w:t xml:space="preserve"> se dé muerte a quienes no observen el primer día de la semana en lugar del séptimo. Y los católicos, que son muchos en número, respaldarán a los protestantes. Los católicos darán su poder a la imagen de la bestia, y los protestantes harán tal como hizo anteriormente su madre al destruir a los santos. Pero antes de que tal decreto se lleve a efecto, los santos serán librados por la voz de Dios</w:t>
      </w:r>
      <w:r>
        <w:rPr>
          <w:color w:val="640000"/>
        </w:rPr>
        <w:t xml:space="preserve"> </w:t>
      </w:r>
      <w:r w:rsidRPr="00E9016B">
        <w:t>(</w:t>
      </w:r>
      <w:r w:rsidRPr="00BC0F35">
        <w:t>SpM 1.4-5</w:t>
      </w:r>
      <w:r>
        <w:t>).</w:t>
      </w:r>
    </w:p>
    <w:p w14:paraId="7A64928F" w14:textId="13CC45F6" w:rsidR="00190973" w:rsidRDefault="00D13CB7" w:rsidP="00190973">
      <w:pPr>
        <w:jc w:val="both"/>
      </w:pPr>
      <w:r>
        <w:t>En la historia</w:t>
      </w:r>
      <w:r w:rsidR="009C36CD" w:rsidRPr="009C36CD">
        <w:t xml:space="preserve"> </w:t>
      </w:r>
      <w:r w:rsidR="009C36CD">
        <w:t>secular</w:t>
      </w:r>
      <w:r>
        <w:t xml:space="preserve"> reciente</w:t>
      </w:r>
      <w:r w:rsidR="003C7BE5">
        <w:t>,</w:t>
      </w:r>
      <w:r>
        <w:t xml:space="preserve"> y</w:t>
      </w:r>
      <w:r w:rsidR="009272A9">
        <w:t xml:space="preserve"> ciertamente</w:t>
      </w:r>
      <w:r>
        <w:t xml:space="preserve"> en nuestra historia denominacional</w:t>
      </w:r>
      <w:r w:rsidR="003C7BE5">
        <w:t>,</w:t>
      </w:r>
      <w:r>
        <w:t xml:space="preserve"> </w:t>
      </w:r>
      <w:r w:rsidR="008506D0">
        <w:t>existe el</w:t>
      </w:r>
      <w:r>
        <w:t xml:space="preserve"> antecedente</w:t>
      </w:r>
      <w:r w:rsidR="008506D0">
        <w:t xml:space="preserve"> importante</w:t>
      </w:r>
      <w:r>
        <w:t xml:space="preserve"> de un intento de impo</w:t>
      </w:r>
      <w:r w:rsidR="00CE076C">
        <w:t>sición de</w:t>
      </w:r>
      <w:r>
        <w:t xml:space="preserve"> la marca de la bestia</w:t>
      </w:r>
      <w:r w:rsidR="00190973">
        <w:t xml:space="preserve">. </w:t>
      </w:r>
    </w:p>
    <w:p w14:paraId="47F49C11" w14:textId="0537B23A" w:rsidR="00D13CB7" w:rsidRDefault="00D13CB7" w:rsidP="00190973">
      <w:pPr>
        <w:jc w:val="both"/>
      </w:pPr>
      <w:r>
        <w:t>Sucedió en diciembre del año 1888 en Estados Unidos</w:t>
      </w:r>
      <w:r w:rsidR="00EF47C2">
        <w:t xml:space="preserve"> y se prolongó durante los siguientes dos o tres años. Y</w:t>
      </w:r>
      <w:r w:rsidR="00190973">
        <w:t xml:space="preserve"> fue protagonizado</w:t>
      </w:r>
      <w:r w:rsidR="00A66FC6" w:rsidRPr="00A66FC6">
        <w:t xml:space="preserve"> </w:t>
      </w:r>
      <w:r w:rsidR="00A66FC6">
        <w:t>precisamente</w:t>
      </w:r>
      <w:r w:rsidR="00190973">
        <w:t xml:space="preserve"> por</w:t>
      </w:r>
      <w:r w:rsidR="008506D0">
        <w:t xml:space="preserve"> el “</w:t>
      </w:r>
      <w:r w:rsidR="008506D0" w:rsidRPr="008506D0">
        <w:rPr>
          <w:color w:val="000099"/>
        </w:rPr>
        <w:t>falso profeta</w:t>
      </w:r>
      <w:r w:rsidR="008506D0">
        <w:t>”, por</w:t>
      </w:r>
      <w:r w:rsidR="00190973">
        <w:t xml:space="preserve"> los grupos de presión del cristianismo evangélico</w:t>
      </w:r>
      <w:r w:rsidR="00E25B06">
        <w:t xml:space="preserve"> </w:t>
      </w:r>
      <w:r w:rsidR="009C7B68">
        <w:t>en Norteamérica</w:t>
      </w:r>
      <w:r>
        <w:t xml:space="preserve">. Por aquel tiempo ya había hermanos adventistas encarcelados o multados </w:t>
      </w:r>
      <w:r w:rsidR="00A7657F">
        <w:t>por negarse a</w:t>
      </w:r>
      <w:r>
        <w:t xml:space="preserve"> </w:t>
      </w:r>
      <w:r w:rsidR="00E25B06">
        <w:t>observar el</w:t>
      </w:r>
      <w:r w:rsidR="001B5051">
        <w:t xml:space="preserve"> </w:t>
      </w:r>
      <w:r w:rsidR="00E25B06">
        <w:t>reposo</w:t>
      </w:r>
      <w:r w:rsidR="009A323B">
        <w:t xml:space="preserve"> dominical</w:t>
      </w:r>
      <w:r w:rsidR="00E25B06">
        <w:t xml:space="preserve"> </w:t>
      </w:r>
      <w:r w:rsidR="009A323B">
        <w:t>decretado</w:t>
      </w:r>
      <w:r w:rsidR="009272A9">
        <w:t xml:space="preserve"> por las autoridades locales de cada</w:t>
      </w:r>
      <w:r w:rsidR="0025358A">
        <w:t xml:space="preserve"> uno de los treinta</w:t>
      </w:r>
      <w:r w:rsidR="009272A9">
        <w:t xml:space="preserve"> Estado</w:t>
      </w:r>
      <w:r w:rsidR="0025358A">
        <w:t>s que legislaron al respecto</w:t>
      </w:r>
      <w:r>
        <w:t xml:space="preserve">. Ahora se procuraba extender </w:t>
      </w:r>
      <w:r w:rsidR="00E25B06">
        <w:t>la imposición</w:t>
      </w:r>
      <w:r>
        <w:t xml:space="preserve"> como una ley nacional </w:t>
      </w:r>
      <w:r w:rsidR="00DE3A9C">
        <w:t>presentada para su aprobación en el Senado</w:t>
      </w:r>
      <w:r>
        <w:t>.</w:t>
      </w:r>
      <w:r w:rsidR="00685BD1">
        <w:t xml:space="preserve"> </w:t>
      </w:r>
      <w:r w:rsidR="009B6AF0">
        <w:t>Se di</w:t>
      </w:r>
      <w:r w:rsidR="00685BD1">
        <w:t>ría i</w:t>
      </w:r>
      <w:r w:rsidR="00EB2136">
        <w:t>nvia</w:t>
      </w:r>
      <w:r w:rsidR="00685BD1">
        <w:t>ble</w:t>
      </w:r>
      <w:r w:rsidR="00271BAA">
        <w:t>,</w:t>
      </w:r>
      <w:r w:rsidR="00E50CB9">
        <w:t xml:space="preserve"> teniendo en cuenta</w:t>
      </w:r>
      <w:r w:rsidR="009B6AF0">
        <w:t xml:space="preserve"> lo que dice</w:t>
      </w:r>
      <w:r w:rsidR="00E50CB9">
        <w:t xml:space="preserve"> la Constitución y la primera Enmienda </w:t>
      </w:r>
      <w:r w:rsidR="00DE3A9C">
        <w:t>contenida en</w:t>
      </w:r>
      <w:r w:rsidR="00E50CB9">
        <w:t xml:space="preserve"> la </w:t>
      </w:r>
      <w:del w:id="122" w:author="Luis Bueno Boix" w:date="2022-05-06T23:23:00Z">
        <w:r w:rsidR="00E50CB9" w:rsidDel="0056304C">
          <w:delText xml:space="preserve">Carta </w:delText>
        </w:r>
      </w:del>
      <w:ins w:id="123" w:author="Luis Bueno Boix" w:date="2022-05-06T23:23:00Z">
        <w:r w:rsidR="0056304C">
          <w:t xml:space="preserve">Declaración </w:t>
        </w:r>
      </w:ins>
      <w:r w:rsidR="00E50CB9">
        <w:t>de Derechos, pero</w:t>
      </w:r>
      <w:r w:rsidR="00271BAA">
        <w:t xml:space="preserve"> lo cierto es que</w:t>
      </w:r>
      <w:r w:rsidR="00E50CB9">
        <w:t xml:space="preserve"> esa ley estuvo a punto de ser aprobada.</w:t>
      </w:r>
    </w:p>
    <w:p w14:paraId="29CE342F" w14:textId="2E57F93F" w:rsidR="00706413" w:rsidRDefault="00AB0B93" w:rsidP="00271BAA">
      <w:pPr>
        <w:jc w:val="both"/>
      </w:pPr>
      <w:r>
        <w:rPr>
          <w:noProof/>
        </w:rPr>
        <w:drawing>
          <wp:anchor distT="0" distB="0" distL="114300" distR="114300" simplePos="0" relativeHeight="251662336" behindDoc="0" locked="0" layoutInCell="1" allowOverlap="1" wp14:anchorId="50460D08" wp14:editId="2C8E3F50">
            <wp:simplePos x="0" y="0"/>
            <wp:positionH relativeFrom="column">
              <wp:posOffset>4238625</wp:posOffset>
            </wp:positionH>
            <wp:positionV relativeFrom="paragraph">
              <wp:posOffset>1270</wp:posOffset>
            </wp:positionV>
            <wp:extent cx="1137285" cy="1511935"/>
            <wp:effectExtent l="0" t="0" r="5715" b="0"/>
            <wp:wrapSquare wrapText="bothSides"/>
            <wp:docPr id="6" name="Imagen 6" descr="Un hombre con traje y bigot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Un hombre con traje y bigote&#10;&#10;Descripción generada automáticamente con confianza media"/>
                    <pic:cNvPicPr/>
                  </pic:nvPicPr>
                  <pic:blipFill rotWithShape="1">
                    <a:blip r:embed="rId13" cstate="print">
                      <a:extLst>
                        <a:ext uri="{28A0092B-C50C-407E-A947-70E740481C1C}">
                          <a14:useLocalDpi xmlns:a14="http://schemas.microsoft.com/office/drawing/2010/main" val="0"/>
                        </a:ext>
                      </a:extLst>
                    </a:blip>
                    <a:srcRect b="7831"/>
                    <a:stretch/>
                  </pic:blipFill>
                  <pic:spPr bwMode="auto">
                    <a:xfrm flipH="1">
                      <a:off x="0" y="0"/>
                      <a:ext cx="1137285" cy="15119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ins w:id="124" w:author="Luis Bueno Boix" w:date="2022-05-06T23:23:00Z">
        <w:r w:rsidR="003A724C">
          <w:t xml:space="preserve">El pastor </w:t>
        </w:r>
      </w:ins>
      <w:r w:rsidR="00706413">
        <w:t>A.T. Jones fue el agente escogido por Dios para desbaratar aquel proyecto de ley dominical nacional</w:t>
      </w:r>
      <w:r w:rsidR="00F65799">
        <w:t xml:space="preserve">, y dado que la historia se repetirá, es bueno </w:t>
      </w:r>
      <w:r w:rsidR="00880872">
        <w:t>que conozcamos</w:t>
      </w:r>
      <w:r w:rsidR="008F6A92">
        <w:t xml:space="preserve"> a grandes rasgos</w:t>
      </w:r>
      <w:r w:rsidR="00F65799">
        <w:t xml:space="preserve"> l</w:t>
      </w:r>
      <w:r w:rsidR="005D1115">
        <w:t>a argumentación básica</w:t>
      </w:r>
      <w:r w:rsidR="00F65799">
        <w:t xml:space="preserve"> de los </w:t>
      </w:r>
      <w:r w:rsidR="00516352">
        <w:t>promot</w:t>
      </w:r>
      <w:r w:rsidR="00F65799">
        <w:t>ores de esa ley opresiva</w:t>
      </w:r>
      <w:r w:rsidR="00B426AE">
        <w:t>, y</w:t>
      </w:r>
      <w:r w:rsidR="00F65799">
        <w:t xml:space="preserve"> también la</w:t>
      </w:r>
      <w:r w:rsidR="00126438">
        <w:t xml:space="preserve"> </w:t>
      </w:r>
      <w:r w:rsidR="004A2A8C">
        <w:t>que empleó</w:t>
      </w:r>
      <w:r w:rsidR="00F65799">
        <w:t xml:space="preserve"> A.T. Jones</w:t>
      </w:r>
      <w:r w:rsidR="00B426AE">
        <w:t xml:space="preserve"> para rebatirla</w:t>
      </w:r>
      <w:r w:rsidR="00F65799">
        <w:t>.</w:t>
      </w:r>
    </w:p>
    <w:p w14:paraId="2A7EC787" w14:textId="70BCBAD9" w:rsidR="00F65799" w:rsidRDefault="00F65799" w:rsidP="00EC5FED">
      <w:pPr>
        <w:jc w:val="both"/>
      </w:pPr>
      <w:r>
        <w:t>¿Imagin</w:t>
      </w:r>
      <w:r w:rsidR="005B2EF7">
        <w:t>a</w:t>
      </w:r>
      <w:r>
        <w:t xml:space="preserve">s a un pastor adventista, solo en el </w:t>
      </w:r>
      <w:r w:rsidR="00EB2CF8">
        <w:t>S</w:t>
      </w:r>
      <w:r w:rsidR="003A3091">
        <w:t>enado de E</w:t>
      </w:r>
      <w:r w:rsidR="00EA458E">
        <w:t xml:space="preserve">stados </w:t>
      </w:r>
      <w:r w:rsidR="003A3091">
        <w:t>U</w:t>
      </w:r>
      <w:r w:rsidR="00EA458E">
        <w:t xml:space="preserve">nidos, </w:t>
      </w:r>
      <w:r>
        <w:t>sin el apoyo de la comunidad judía ni de los Bautistas del séptimo día, quienes ya habían claudicado y aceptaban la imposición</w:t>
      </w:r>
      <w:r w:rsidR="00EB2CF8">
        <w:t>?</w:t>
      </w:r>
      <w:r w:rsidR="00EA458E">
        <w:t xml:space="preserve"> </w:t>
      </w:r>
      <w:r w:rsidR="00EB2CF8">
        <w:t>¿L</w:t>
      </w:r>
      <w:r w:rsidR="00EA458E">
        <w:t>o imagin</w:t>
      </w:r>
      <w:r w:rsidR="005B2EF7">
        <w:t>a</w:t>
      </w:r>
      <w:r w:rsidR="00EA458E">
        <w:t>s</w:t>
      </w:r>
      <w:r>
        <w:t xml:space="preserve"> argumentando </w:t>
      </w:r>
      <w:r w:rsidR="00EA458E">
        <w:t xml:space="preserve">ante el </w:t>
      </w:r>
      <w:r w:rsidR="00EB2CF8">
        <w:t>S</w:t>
      </w:r>
      <w:r w:rsidR="00EA458E">
        <w:t>enado hasta el punto de</w:t>
      </w:r>
      <w:r w:rsidR="00E57D3D">
        <w:t xml:space="preserve"> lograr la derrota de</w:t>
      </w:r>
      <w:r>
        <w:t xml:space="preserve"> es</w:t>
      </w:r>
      <w:r w:rsidR="003A3091">
        <w:t>e proyecto de</w:t>
      </w:r>
      <w:r>
        <w:t xml:space="preserve"> ley?</w:t>
      </w:r>
      <w:r w:rsidR="005B2EF7">
        <w:t xml:space="preserve"> Eso </w:t>
      </w:r>
      <w:del w:id="125" w:author="Luis Bueno Boix" w:date="2022-05-06T23:25:00Z">
        <w:r w:rsidR="005B2EF7" w:rsidDel="0032363C">
          <w:delText xml:space="preserve">sucedió </w:delText>
        </w:r>
      </w:del>
      <w:ins w:id="126" w:author="Luis Bueno Boix" w:date="2022-05-06T23:25:00Z">
        <w:r w:rsidR="0032363C">
          <w:t xml:space="preserve">se repitió </w:t>
        </w:r>
      </w:ins>
      <w:r w:rsidR="005B2EF7">
        <w:t>en varios episodios en los años que siguieron.</w:t>
      </w:r>
    </w:p>
    <w:p w14:paraId="24B6940C" w14:textId="39FBA6EE" w:rsidR="00F65799" w:rsidRDefault="00F65799" w:rsidP="00EC5FED">
      <w:pPr>
        <w:jc w:val="both"/>
      </w:pPr>
      <w:r>
        <w:t xml:space="preserve">Tanto adventistas como no adventistas quedaron impresionados por la defensa de A.T. Jones. </w:t>
      </w:r>
      <w:r w:rsidR="003A3091">
        <w:t>He escuchado a algunos atribuir</w:t>
      </w:r>
      <w:r>
        <w:t xml:space="preserve"> ese éxito</w:t>
      </w:r>
      <w:r w:rsidR="009A4503">
        <w:t xml:space="preserve"> tan colosal como</w:t>
      </w:r>
      <w:r>
        <w:t xml:space="preserve"> </w:t>
      </w:r>
      <w:r w:rsidR="00EC5FED">
        <w:t>inesperado</w:t>
      </w:r>
      <w:r w:rsidR="00F152F1">
        <w:t xml:space="preserve"> a una particular elocuencia, inteligencia o memoria </w:t>
      </w:r>
      <w:r w:rsidR="00DB6C7F">
        <w:t>por parte de</w:t>
      </w:r>
      <w:r w:rsidR="00F152F1">
        <w:t>l mensajero.</w:t>
      </w:r>
      <w:r w:rsidR="005B2EF7">
        <w:t xml:space="preserve"> Es cierto que en la denominación no había quien igualara sus dotes </w:t>
      </w:r>
      <w:r w:rsidR="00E324E8">
        <w:t>de</w:t>
      </w:r>
      <w:r w:rsidR="005B2EF7">
        <w:t xml:space="preserve"> predicador, y</w:t>
      </w:r>
      <w:r w:rsidR="00E324E8">
        <w:t xml:space="preserve"> también</w:t>
      </w:r>
      <w:r w:rsidR="005B2EF7">
        <w:t xml:space="preserve"> que podía </w:t>
      </w:r>
      <w:r w:rsidR="005B2EF7">
        <w:lastRenderedPageBreak/>
        <w:t xml:space="preserve">citar de memoria capítulos </w:t>
      </w:r>
      <w:r w:rsidR="00606166">
        <w:t xml:space="preserve">enteros de Romanos, </w:t>
      </w:r>
      <w:r w:rsidR="00CE7FA1">
        <w:t>Gálatas</w:t>
      </w:r>
      <w:r w:rsidR="00330522">
        <w:t>,</w:t>
      </w:r>
      <w:r w:rsidR="00CE7FA1">
        <w:t xml:space="preserve"> </w:t>
      </w:r>
      <w:r w:rsidR="00606166">
        <w:t>Hebreos y Apocalipsis</w:t>
      </w:r>
      <w:r w:rsidR="005B2EF7">
        <w:t xml:space="preserve">, </w:t>
      </w:r>
      <w:r w:rsidR="00482044">
        <w:t>p</w:t>
      </w:r>
      <w:r w:rsidR="005B2EF7">
        <w:t xml:space="preserve">ero </w:t>
      </w:r>
      <w:r w:rsidR="00482044">
        <w:t>é</w:t>
      </w:r>
      <w:r w:rsidR="00F152F1">
        <w:t xml:space="preserve">l </w:t>
      </w:r>
      <w:r w:rsidR="00926EB2">
        <w:t>dio otra explicación a</w:t>
      </w:r>
      <w:r w:rsidR="00482044">
        <w:t xml:space="preserve"> ese triunfo</w:t>
      </w:r>
      <w:r w:rsidR="003A3091">
        <w:t xml:space="preserve">, como podemos ver en una carta de </w:t>
      </w:r>
      <w:r w:rsidR="003A3091" w:rsidRPr="003A3091">
        <w:t>O. A. Olsen a G. C. Tenney</w:t>
      </w:r>
      <w:r w:rsidR="003A3091">
        <w:t xml:space="preserve"> fechada el</w:t>
      </w:r>
      <w:r w:rsidR="003A3091" w:rsidRPr="003A3091">
        <w:t xml:space="preserve"> 20</w:t>
      </w:r>
      <w:r w:rsidR="003A3091">
        <w:t xml:space="preserve"> de</w:t>
      </w:r>
      <w:r w:rsidR="003A3091" w:rsidRPr="003A3091">
        <w:t xml:space="preserve"> marzo </w:t>
      </w:r>
      <w:r w:rsidR="003A3091">
        <w:t xml:space="preserve">de </w:t>
      </w:r>
      <w:r w:rsidR="003A3091" w:rsidRPr="003A3091">
        <w:t>1890</w:t>
      </w:r>
      <w:r w:rsidR="0061443C">
        <w:t xml:space="preserve">, y en </w:t>
      </w:r>
      <w:r w:rsidR="00B47051">
        <w:t>un informe</w:t>
      </w:r>
      <w:r w:rsidR="0061443C">
        <w:t xml:space="preserve"> de Dan Jones</w:t>
      </w:r>
      <w:r w:rsidR="00F152F1">
        <w:t>:</w:t>
      </w:r>
    </w:p>
    <w:p w14:paraId="1010205D" w14:textId="576A2DBC" w:rsidR="00E97538" w:rsidRDefault="00CF064B" w:rsidP="00A70FC1">
      <w:pPr>
        <w:ind w:left="567" w:right="566"/>
        <w:jc w:val="both"/>
      </w:pPr>
      <w:r>
        <w:t xml:space="preserve">El hermano Jones afirmó también que nunca había percibido las bendiciones de Dios en una medida tal como cuando habló ante el comité de la </w:t>
      </w:r>
      <w:r w:rsidR="00126438">
        <w:t>C</w:t>
      </w:r>
      <w:r>
        <w:t>ámara en la última audiencia. Dijo que era como si se aparecieran</w:t>
      </w:r>
      <w:r w:rsidR="0075663E" w:rsidRPr="0075663E">
        <w:t xml:space="preserve"> </w:t>
      </w:r>
      <w:r w:rsidR="0075663E">
        <w:t>ante él</w:t>
      </w:r>
      <w:r>
        <w:t xml:space="preserve"> escritas en la pared o suspendidas en el aire las frases que </w:t>
      </w:r>
      <w:r w:rsidR="00356684">
        <w:t>debía</w:t>
      </w:r>
      <w:r>
        <w:t xml:space="preserve"> pronunciar; y no era sólo que ellos mismos sintieron que tenían la bendición, sino que todos los presentes pudieron darse cuenta de que estaba allí el poder de Dios de la forma más evidente</w:t>
      </w:r>
      <w:r w:rsidR="003A3091">
        <w:t>.</w:t>
      </w:r>
    </w:p>
    <w:p w14:paraId="391BEB32" w14:textId="1D2FB370" w:rsidR="00CF064B" w:rsidRDefault="0073191B" w:rsidP="00EC5FED">
      <w:pPr>
        <w:jc w:val="both"/>
      </w:pPr>
      <w:del w:id="127" w:author="Luis Bueno Boix" w:date="2022-05-06T23:25:00Z">
        <w:r w:rsidDel="00A73376">
          <w:delText>Creo que l</w:delText>
        </w:r>
      </w:del>
      <w:ins w:id="128" w:author="Luis Bueno Boix" w:date="2022-05-06T23:25:00Z">
        <w:r w:rsidR="00A73376">
          <w:t>L</w:t>
        </w:r>
      </w:ins>
      <w:r w:rsidR="00DF2D25">
        <w:t>a expresión</w:t>
      </w:r>
      <w:r w:rsidR="00E97538">
        <w:t xml:space="preserve"> “los demás” se </w:t>
      </w:r>
      <w:r w:rsidR="00DF2D25">
        <w:t>refiere</w:t>
      </w:r>
      <w:ins w:id="129" w:author="Luis Bueno Boix" w:date="2022-05-06T23:25:00Z">
        <w:r w:rsidR="00A73376">
          <w:t xml:space="preserve"> probablemente</w:t>
        </w:r>
      </w:ins>
      <w:r w:rsidR="00DF2D25">
        <w:t xml:space="preserve"> a</w:t>
      </w:r>
      <w:ins w:id="130" w:author="Luis Bueno Boix" w:date="2022-05-06T23:26:00Z">
        <w:r w:rsidR="00486D78">
          <w:t xml:space="preserve"> los</w:t>
        </w:r>
      </w:ins>
      <w:r w:rsidR="00E97538">
        <w:t xml:space="preserve"> dos hermanos delegados que acompañaban</w:t>
      </w:r>
      <w:r w:rsidR="00ED4125">
        <w:t xml:space="preserve"> allí</w:t>
      </w:r>
      <w:r w:rsidR="00E97538">
        <w:t xml:space="preserve"> a </w:t>
      </w:r>
      <w:r w:rsidR="00ED4125">
        <w:t xml:space="preserve">A.T. </w:t>
      </w:r>
      <w:r w:rsidR="00E97538">
        <w:t>Jones, aunque</w:t>
      </w:r>
      <w:r w:rsidR="00DF2D25">
        <w:t xml:space="preserve"> aparentemente</w:t>
      </w:r>
      <w:r w:rsidR="00E97538">
        <w:t xml:space="preserve"> sin voz. Ignoro si había más hermanos adventistas </w:t>
      </w:r>
      <w:r w:rsidR="00ED4125">
        <w:t>asistiendo a las sesiones</w:t>
      </w:r>
      <w:r w:rsidR="00E97538">
        <w:t xml:space="preserve">, aparte de </w:t>
      </w:r>
      <w:ins w:id="131" w:author="Luis Bueno Boix" w:date="2022-05-06T23:26:00Z">
        <w:r w:rsidR="00486D78">
          <w:t>aquel</w:t>
        </w:r>
      </w:ins>
      <w:r w:rsidR="003B1DF1">
        <w:t>la</w:t>
      </w:r>
      <w:r w:rsidR="00E97538">
        <w:t xml:space="preserve"> </w:t>
      </w:r>
      <w:ins w:id="132" w:author="Luis Bueno Boix" w:date="2022-05-06T23:26:00Z">
        <w:r w:rsidR="00486D78">
          <w:t>mini-</w:t>
        </w:r>
      </w:ins>
      <w:r w:rsidR="00E97538">
        <w:t>delegación</w:t>
      </w:r>
      <w:del w:id="133" w:author="Luis Bueno Boix" w:date="2022-05-06T23:26:00Z">
        <w:r w:rsidR="00A87CDE" w:rsidDel="00486D78">
          <w:delText xml:space="preserve"> oficial</w:delText>
        </w:r>
      </w:del>
      <w:r w:rsidR="00E97538">
        <w:t>.</w:t>
      </w:r>
    </w:p>
    <w:p w14:paraId="2A7BE00A" w14:textId="7CEBC2BD" w:rsidR="00352C8F" w:rsidRDefault="00CF064B" w:rsidP="006E3DAC">
      <w:pPr>
        <w:jc w:val="both"/>
      </w:pPr>
      <w:r>
        <w:t xml:space="preserve">Dan Jones informó </w:t>
      </w:r>
      <w:r w:rsidR="00352C8F">
        <w:t>así:</w:t>
      </w:r>
    </w:p>
    <w:p w14:paraId="7AA6AEB4" w14:textId="1B52446A" w:rsidR="00F152F1" w:rsidRDefault="00352C8F" w:rsidP="00352C8F">
      <w:pPr>
        <w:ind w:left="567" w:right="566"/>
        <w:jc w:val="both"/>
      </w:pPr>
      <w:r>
        <w:t>F</w:t>
      </w:r>
      <w:r w:rsidR="00CF064B">
        <w:t>ue impresionante oír [a A. T. Jones] informando de ello, y acerca de cómo el Espíritu Santo obró allí en su favor</w:t>
      </w:r>
      <w:r w:rsidR="003A3091">
        <w:t xml:space="preserve">… </w:t>
      </w:r>
      <w:r w:rsidR="00B9608F">
        <w:t>D</w:t>
      </w:r>
      <w:r w:rsidR="00CF064B">
        <w:t xml:space="preserve">urante su discurso parecía que las palabras y las frases </w:t>
      </w:r>
      <w:r w:rsidR="00B9608F">
        <w:t>se presenta</w:t>
      </w:r>
      <w:r>
        <w:t>r</w:t>
      </w:r>
      <w:r w:rsidR="00B9608F">
        <w:t>an</w:t>
      </w:r>
      <w:r w:rsidR="00CF064B">
        <w:t xml:space="preserve"> ante sus ojos, tan claramente como si estuvieran escritas, y parecía estar leyéndolas como si estuvieran suspendidas ante él en grandes caracteres</w:t>
      </w:r>
      <w:r w:rsidR="0061443C">
        <w:t xml:space="preserve"> (Reportado en ‘</w:t>
      </w:r>
      <w:hyperlink r:id="rId14" w:tgtFrame="_blank" w:history="1">
        <w:r w:rsidR="0061443C" w:rsidRPr="001A4696">
          <w:rPr>
            <w:rStyle w:val="Hipervnculo"/>
            <w:color w:val="000099"/>
          </w:rPr>
          <w:t>El retorno de la lluvia tardía</w:t>
        </w:r>
      </w:hyperlink>
      <w:r w:rsidR="0061443C">
        <w:t>’, Ron Duffield, 494</w:t>
      </w:r>
      <w:r w:rsidR="00126438">
        <w:t>)</w:t>
      </w:r>
      <w:r w:rsidR="00CF064B">
        <w:t>.</w:t>
      </w:r>
    </w:p>
    <w:p w14:paraId="18552DF8" w14:textId="2124CBE5" w:rsidR="003A3091" w:rsidRDefault="003A3091" w:rsidP="00174E0D">
      <w:pPr>
        <w:jc w:val="both"/>
      </w:pPr>
      <w:r>
        <w:t xml:space="preserve">Uno de los </w:t>
      </w:r>
      <w:del w:id="134" w:author="Luis Bueno Boix" w:date="2022-05-06T23:27:00Z">
        <w:r w:rsidDel="00B23579">
          <w:delText xml:space="preserve">grandes </w:delText>
        </w:r>
      </w:del>
      <w:r>
        <w:t xml:space="preserve">argumentos </w:t>
      </w:r>
      <w:r w:rsidR="00F2354E">
        <w:t>de</w:t>
      </w:r>
      <w:r w:rsidR="00DF5268">
        <w:t xml:space="preserve"> quienes querían imponer el descanso dominical</w:t>
      </w:r>
      <w:r w:rsidR="0061443C">
        <w:t xml:space="preserve"> es particularmente sutil y engañoso para quienes aprecia</w:t>
      </w:r>
      <w:r w:rsidR="00B926E7">
        <w:t>mos</w:t>
      </w:r>
      <w:r w:rsidR="0061443C">
        <w:t xml:space="preserve"> la </w:t>
      </w:r>
      <w:r w:rsidR="00B926E7">
        <w:t>historia sagrada según se revela en</w:t>
      </w:r>
      <w:r w:rsidR="0061443C">
        <w:t xml:space="preserve"> la Biblia</w:t>
      </w:r>
      <w:r w:rsidR="00C10418">
        <w:t>. Es este</w:t>
      </w:r>
      <w:r w:rsidR="0061443C">
        <w:t>:</w:t>
      </w:r>
    </w:p>
    <w:p w14:paraId="7961317B" w14:textId="21D653C0" w:rsidR="000B2A1E" w:rsidRDefault="00823112" w:rsidP="00174E0D">
      <w:pPr>
        <w:jc w:val="both"/>
      </w:pPr>
      <w:r>
        <w:t xml:space="preserve">Gran parte de la historia </w:t>
      </w:r>
      <w:r w:rsidR="00126438">
        <w:t>del pueblo de Dios</w:t>
      </w:r>
      <w:r>
        <w:t xml:space="preserve"> </w:t>
      </w:r>
      <w:del w:id="135" w:author="Luis Bueno Boix" w:date="2022-05-06T23:28:00Z">
        <w:r w:rsidDel="005B72D5">
          <w:delText xml:space="preserve">del </w:delText>
        </w:r>
      </w:del>
      <w:ins w:id="136" w:author="Luis Bueno Boix" w:date="2022-05-06T23:28:00Z">
        <w:r w:rsidR="005B72D5">
          <w:t xml:space="preserve">en el </w:t>
        </w:r>
      </w:ins>
      <w:r>
        <w:t xml:space="preserve">Antiguo Testamento está </w:t>
      </w:r>
      <w:del w:id="137" w:author="Luis Bueno Boix" w:date="2022-05-06T23:28:00Z">
        <w:r w:rsidDel="005B72D5">
          <w:delText xml:space="preserve">llena </w:delText>
        </w:r>
      </w:del>
      <w:ins w:id="138" w:author="Luis Bueno Boix" w:date="2022-05-06T23:28:00Z">
        <w:r w:rsidR="005B72D5">
          <w:t xml:space="preserve">repleta </w:t>
        </w:r>
      </w:ins>
      <w:r>
        <w:t>de</w:t>
      </w:r>
      <w:r w:rsidR="00174E0D">
        <w:t xml:space="preserve"> prescripciones, incluso de</w:t>
      </w:r>
      <w:r>
        <w:t xml:space="preserve"> imposiciones religiosas</w:t>
      </w:r>
      <w:r w:rsidR="00B55800">
        <w:t>. Hay</w:t>
      </w:r>
      <w:r w:rsidR="00126438">
        <w:t xml:space="preserve"> legislación religiosa</w:t>
      </w:r>
      <w:r w:rsidR="00822AF5">
        <w:t>, con sus penas estipuladas por transgredirla</w:t>
      </w:r>
      <w:r>
        <w:t xml:space="preserve">. Si la Biblia ha de ser una regla de fe e instrucción para los cristianos, debemos seguir sus dictados </w:t>
      </w:r>
      <w:del w:id="139" w:author="Luis Bueno Boix" w:date="2022-05-06T23:28:00Z">
        <w:r w:rsidR="00005D10" w:rsidDel="005B72D5">
          <w:delText>como</w:delText>
        </w:r>
        <w:r w:rsidDel="005B72D5">
          <w:delText xml:space="preserve"> </w:delText>
        </w:r>
      </w:del>
      <w:ins w:id="140" w:author="Luis Bueno Boix" w:date="2022-05-06T23:28:00Z">
        <w:r w:rsidR="005B72D5">
          <w:t xml:space="preserve">según la </w:t>
        </w:r>
      </w:ins>
      <w:r>
        <w:t xml:space="preserve">autoridad divina </w:t>
      </w:r>
      <w:r w:rsidR="000B2A1E">
        <w:t>allí</w:t>
      </w:r>
      <w:r>
        <w:t xml:space="preserve"> representa</w:t>
      </w:r>
      <w:r w:rsidR="000B2A1E">
        <w:t>da</w:t>
      </w:r>
      <w:r>
        <w:t>.</w:t>
      </w:r>
      <w:r w:rsidR="00B36229">
        <w:t xml:space="preserve"> </w:t>
      </w:r>
      <w:del w:id="141" w:author="Luis Bueno Boix" w:date="2022-05-06T23:29:00Z">
        <w:r w:rsidR="00B36229" w:rsidDel="00FE3EFD">
          <w:delText>Según eso</w:delText>
        </w:r>
      </w:del>
      <w:ins w:id="142" w:author="Luis Bueno Boix" w:date="2022-05-06T23:29:00Z">
        <w:r w:rsidR="00FE3EFD">
          <w:t>Por consiguiente</w:t>
        </w:r>
      </w:ins>
      <w:r w:rsidR="00B36229">
        <w:t xml:space="preserve">, el cristianismo tiene que </w:t>
      </w:r>
      <w:del w:id="143" w:author="Luis Bueno Boix" w:date="2022-05-06T23:29:00Z">
        <w:r w:rsidR="00B36229" w:rsidDel="00FE3EFD">
          <w:delText xml:space="preserve">ser </w:delText>
        </w:r>
      </w:del>
      <w:ins w:id="144" w:author="Luis Bueno Boix" w:date="2022-05-06T23:29:00Z">
        <w:r w:rsidR="00FE3EFD">
          <w:t xml:space="preserve">ejercer </w:t>
        </w:r>
      </w:ins>
      <w:r w:rsidR="00B36229">
        <w:t xml:space="preserve">una influencia clara y manifiesta en las instituciones </w:t>
      </w:r>
      <w:del w:id="145" w:author="Luis Bueno Boix" w:date="2022-05-06T23:29:00Z">
        <w:r w:rsidR="00B36229" w:rsidDel="005C5F63">
          <w:delText>políticas</w:delText>
        </w:r>
      </w:del>
      <w:ins w:id="146" w:author="Luis Bueno Boix" w:date="2022-05-06T23:29:00Z">
        <w:r w:rsidR="00FE3EFD">
          <w:t>civiles</w:t>
        </w:r>
      </w:ins>
      <w:r w:rsidR="00B36229">
        <w:t xml:space="preserve"> que administran la ordenación social</w:t>
      </w:r>
      <w:r w:rsidR="000C7052">
        <w:t xml:space="preserve"> y</w:t>
      </w:r>
      <w:ins w:id="147" w:author="Luis Bueno Boix" w:date="2022-05-06T23:29:00Z">
        <w:r w:rsidR="005C5F63">
          <w:t xml:space="preserve"> p</w:t>
        </w:r>
      </w:ins>
      <w:ins w:id="148" w:author="Luis Bueno Boix" w:date="2022-05-06T23:30:00Z">
        <w:r w:rsidR="005C5F63">
          <w:t>rocuran</w:t>
        </w:r>
      </w:ins>
      <w:r w:rsidR="000C7052">
        <w:t xml:space="preserve"> la moralidad</w:t>
      </w:r>
      <w:r w:rsidR="00B36229">
        <w:t>.</w:t>
      </w:r>
    </w:p>
    <w:p w14:paraId="4BADC6AE" w14:textId="440B4F1F" w:rsidR="0061443C" w:rsidRDefault="00126438" w:rsidP="00174E0D">
      <w:pPr>
        <w:jc w:val="both"/>
      </w:pPr>
      <w:r>
        <w:t xml:space="preserve">Esa </w:t>
      </w:r>
      <w:r w:rsidR="00C475DA">
        <w:t>fue</w:t>
      </w:r>
      <w:r>
        <w:t xml:space="preserve"> la</w:t>
      </w:r>
      <w:r w:rsidR="00C27D11">
        <w:t xml:space="preserve"> </w:t>
      </w:r>
      <w:r w:rsidR="00B26603">
        <w:t>línea de pensamiento</w:t>
      </w:r>
      <w:r w:rsidR="00C27D11">
        <w:t xml:space="preserve"> </w:t>
      </w:r>
      <w:r w:rsidR="00415B6B">
        <w:t xml:space="preserve">que permitió </w:t>
      </w:r>
      <w:del w:id="149" w:author="Luis Bueno Boix" w:date="2022-05-06T23:31:00Z">
        <w:r w:rsidR="00513173" w:rsidDel="000D798D">
          <w:delText>que</w:delText>
        </w:r>
        <w:r w:rsidR="00C27D11" w:rsidDel="000D798D">
          <w:delText xml:space="preserve"> </w:delText>
        </w:r>
      </w:del>
      <w:ins w:id="150" w:author="Luis Bueno Boix" w:date="2022-05-06T23:31:00Z">
        <w:r w:rsidR="000D798D">
          <w:t xml:space="preserve">a </w:t>
        </w:r>
      </w:ins>
      <w:r w:rsidR="00C27D11">
        <w:t>la iglesia de Roma</w:t>
      </w:r>
      <w:r w:rsidR="00415B6B">
        <w:t xml:space="preserve"> </w:t>
      </w:r>
      <w:del w:id="151" w:author="Luis Bueno Boix" w:date="2022-05-06T23:31:00Z">
        <w:r w:rsidR="00415B6B" w:rsidDel="000D798D">
          <w:delText>pers</w:delText>
        </w:r>
        <w:r w:rsidR="00513173" w:rsidDel="000D798D">
          <w:delText>iguiera</w:delText>
        </w:r>
        <w:r w:rsidR="00513173" w:rsidRPr="00513173" w:rsidDel="000D798D">
          <w:delText xml:space="preserve"> </w:delText>
        </w:r>
      </w:del>
      <w:ins w:id="152" w:author="Luis Bueno Boix" w:date="2022-05-06T23:31:00Z">
        <w:r w:rsidR="000D798D">
          <w:t>perseguir</w:t>
        </w:r>
        <w:r w:rsidR="000D798D" w:rsidRPr="00513173">
          <w:t xml:space="preserve"> </w:t>
        </w:r>
      </w:ins>
      <w:r w:rsidR="00C25C77">
        <w:t>en</w:t>
      </w:r>
      <w:r w:rsidR="00513173">
        <w:t xml:space="preserve"> los 1260 años</w:t>
      </w:r>
      <w:r w:rsidR="00C475DA">
        <w:t xml:space="preserve"> </w:t>
      </w:r>
      <w:del w:id="153" w:author="Luis Bueno Boix" w:date="2022-05-06T23:31:00Z">
        <w:r w:rsidR="00C475DA" w:rsidDel="000D798D">
          <w:delText xml:space="preserve">en </w:delText>
        </w:r>
      </w:del>
      <w:ins w:id="154" w:author="Luis Bueno Boix" w:date="2022-05-06T23:31:00Z">
        <w:r w:rsidR="000D798D">
          <w:t xml:space="preserve">de </w:t>
        </w:r>
      </w:ins>
      <w:r w:rsidR="00C475DA">
        <w:t xml:space="preserve">su </w:t>
      </w:r>
      <w:r w:rsidR="00644D67">
        <w:t>deliri</w:t>
      </w:r>
      <w:r w:rsidR="00C475DA">
        <w:t>o teocrático</w:t>
      </w:r>
      <w:r w:rsidR="00C27D11">
        <w:t xml:space="preserve">, y fue </w:t>
      </w:r>
      <w:r w:rsidR="00415B6B">
        <w:t xml:space="preserve">también el núcleo de </w:t>
      </w:r>
      <w:r w:rsidR="00C27D11">
        <w:t>la argumentación en el Senado de Estados unidos</w:t>
      </w:r>
      <w:r w:rsidR="00C475DA">
        <w:t xml:space="preserve"> por parte de</w:t>
      </w:r>
      <w:ins w:id="155" w:author="Luis Bueno Boix" w:date="2022-05-06T23:30:00Z">
        <w:r w:rsidR="000D798D">
          <w:t>l</w:t>
        </w:r>
      </w:ins>
      <w:r w:rsidR="00C475DA">
        <w:t xml:space="preserve"> </w:t>
      </w:r>
      <w:r w:rsidR="00644D67">
        <w:t>senador</w:t>
      </w:r>
      <w:del w:id="156" w:author="Luis Bueno Boix" w:date="2022-05-06T23:30:00Z">
        <w:r w:rsidR="00C475DA" w:rsidDel="000D798D">
          <w:delText>s</w:delText>
        </w:r>
      </w:del>
      <w:r w:rsidR="00C475DA">
        <w:t xml:space="preserve"> </w:t>
      </w:r>
      <w:r w:rsidR="00644D67">
        <w:t>protestante</w:t>
      </w:r>
      <w:ins w:id="157" w:author="Luis Bueno Boix" w:date="2022-05-06T23:30:00Z">
        <w:r w:rsidR="000D798D">
          <w:t xml:space="preserve"> Blair, </w:t>
        </w:r>
      </w:ins>
      <w:r w:rsidR="00644D67">
        <w:t>delegado</w:t>
      </w:r>
      <w:ins w:id="158" w:author="Luis Bueno Boix" w:date="2022-05-06T23:30:00Z">
        <w:r w:rsidR="000D798D">
          <w:t xml:space="preserve"> por Hampshire</w:t>
        </w:r>
      </w:ins>
      <w:del w:id="159" w:author="Luis Bueno Boix" w:date="2022-05-06T23:30:00Z">
        <w:r w:rsidR="00C475DA" w:rsidDel="000D798D">
          <w:delText>s</w:delText>
        </w:r>
      </w:del>
      <w:r w:rsidR="00C27D11">
        <w:t>.</w:t>
      </w:r>
    </w:p>
    <w:p w14:paraId="75A1E24C" w14:textId="6701022D" w:rsidR="00823112" w:rsidRDefault="00342F0F" w:rsidP="00CF064B">
      <w:r>
        <w:t>A primera vista p</w:t>
      </w:r>
      <w:r w:rsidR="00CD3221">
        <w:t>odría</w:t>
      </w:r>
      <w:r w:rsidR="000B2A1E">
        <w:t xml:space="preserve"> parecer </w:t>
      </w:r>
      <w:r w:rsidR="00490F18">
        <w:t xml:space="preserve">un razonamiento </w:t>
      </w:r>
      <w:r w:rsidR="00CD3221">
        <w:t>plausibl</w:t>
      </w:r>
      <w:r w:rsidR="00490F18">
        <w:t>e.</w:t>
      </w:r>
    </w:p>
    <w:p w14:paraId="7CB44A82" w14:textId="7EC508A6" w:rsidR="00490F18" w:rsidRDefault="00490F18" w:rsidP="00CF064B">
      <w:r>
        <w:t>Esta fue</w:t>
      </w:r>
      <w:r w:rsidR="0053042D">
        <w:t xml:space="preserve"> en esencia</w:t>
      </w:r>
      <w:r>
        <w:t xml:space="preserve"> la defensa de Jones:</w:t>
      </w:r>
    </w:p>
    <w:p w14:paraId="47AC8226" w14:textId="6B04540F" w:rsidR="003A58E6" w:rsidRDefault="003A58E6" w:rsidP="0034260A">
      <w:pPr>
        <w:ind w:left="567"/>
      </w:pPr>
      <w:r w:rsidRPr="00810F6E">
        <w:rPr>
          <w:b/>
          <w:bCs/>
        </w:rPr>
        <w:t>1</w:t>
      </w:r>
      <w:r>
        <w:t xml:space="preserve">. </w:t>
      </w:r>
      <w:bookmarkStart w:id="160" w:name="_Hlk102319929"/>
      <w:r>
        <w:t xml:space="preserve">Jesús enseñó claramente la separación </w:t>
      </w:r>
      <w:r w:rsidR="0053042D">
        <w:t>entre</w:t>
      </w:r>
      <w:r>
        <w:t xml:space="preserve"> </w:t>
      </w:r>
      <w:bookmarkEnd w:id="160"/>
      <w:r w:rsidR="00B507ED">
        <w:t>iglesia y estado</w:t>
      </w:r>
      <w:r>
        <w:t>.</w:t>
      </w:r>
    </w:p>
    <w:p w14:paraId="2A9C2E96" w14:textId="1D9AC599" w:rsidR="00490F18" w:rsidRDefault="00232CD0" w:rsidP="0034260A">
      <w:pPr>
        <w:ind w:left="567"/>
      </w:pPr>
      <w:r w:rsidRPr="00810F6E">
        <w:rPr>
          <w:b/>
          <w:bCs/>
        </w:rPr>
        <w:t>2</w:t>
      </w:r>
      <w:r w:rsidR="00490F18">
        <w:t xml:space="preserve">. El antiguo Israel </w:t>
      </w:r>
      <w:r w:rsidR="00B507ED">
        <w:t>fue</w:t>
      </w:r>
      <w:r w:rsidR="00490F18">
        <w:t xml:space="preserve"> una teocracia</w:t>
      </w:r>
      <w:r w:rsidR="00613E9A">
        <w:t xml:space="preserve"> (unión de iglesia y estado)</w:t>
      </w:r>
      <w:r w:rsidR="00490F18">
        <w:t>.</w:t>
      </w:r>
    </w:p>
    <w:p w14:paraId="1038E977" w14:textId="71632F72" w:rsidR="00490F18" w:rsidRDefault="00232CD0" w:rsidP="0034260A">
      <w:pPr>
        <w:ind w:left="567"/>
      </w:pPr>
      <w:r w:rsidRPr="00810F6E">
        <w:rPr>
          <w:b/>
          <w:bCs/>
        </w:rPr>
        <w:t>3</w:t>
      </w:r>
      <w:r w:rsidR="00490F18">
        <w:t>. La profecía bíblica declara terminada la teocracia</w:t>
      </w:r>
      <w:r w:rsidR="00613E9A">
        <w:t xml:space="preserve"> en tiempo del rey </w:t>
      </w:r>
      <w:r w:rsidR="00FC4A6B">
        <w:t>Sedequías</w:t>
      </w:r>
      <w:r w:rsidR="00490F18">
        <w:t>.</w:t>
      </w:r>
    </w:p>
    <w:p w14:paraId="040D8022" w14:textId="510D4ABE" w:rsidR="005E2B9C" w:rsidRDefault="005E2B9C" w:rsidP="0034260A">
      <w:pPr>
        <w:ind w:left="567"/>
      </w:pPr>
      <w:r w:rsidRPr="00810F6E">
        <w:rPr>
          <w:b/>
          <w:bCs/>
        </w:rPr>
        <w:lastRenderedPageBreak/>
        <w:t>4</w:t>
      </w:r>
      <w:r>
        <w:t>. La Biblia enseña que la próxima teocracia será aquella en la que Cristo sea el rey</w:t>
      </w:r>
      <w:r w:rsidR="00613E9A">
        <w:t xml:space="preserve"> por la</w:t>
      </w:r>
      <w:r w:rsidR="00B507ED">
        <w:t xml:space="preserve"> eternidad</w:t>
      </w:r>
      <w:r>
        <w:t>.</w:t>
      </w:r>
    </w:p>
    <w:p w14:paraId="7E8713E8" w14:textId="36DCC589" w:rsidR="00490F18" w:rsidRDefault="005E2B9C" w:rsidP="0034260A">
      <w:pPr>
        <w:ind w:left="567"/>
      </w:pPr>
      <w:r w:rsidRPr="00810F6E">
        <w:rPr>
          <w:b/>
          <w:bCs/>
        </w:rPr>
        <w:t>5</w:t>
      </w:r>
      <w:r w:rsidR="00490F18">
        <w:t xml:space="preserve">. Cualquier intento de </w:t>
      </w:r>
      <w:r w:rsidR="0072464D">
        <w:t>reestablecer</w:t>
      </w:r>
      <w:r w:rsidR="00490F18">
        <w:t xml:space="preserve"> una teocracia</w:t>
      </w:r>
      <w:r>
        <w:t xml:space="preserve"> </w:t>
      </w:r>
      <w:r w:rsidR="002B4926">
        <w:t>terrenal</w:t>
      </w:r>
      <w:r w:rsidR="00EB1072">
        <w:t xml:space="preserve"> (unión de iglesia y estado) antes de eso,</w:t>
      </w:r>
      <w:r w:rsidR="00490F18">
        <w:t xml:space="preserve"> </w:t>
      </w:r>
      <w:r w:rsidR="001370CD">
        <w:t>no cuenta con el respaldo divino</w:t>
      </w:r>
      <w:r w:rsidR="00620B04">
        <w:t>,</w:t>
      </w:r>
      <w:r w:rsidR="001370CD">
        <w:t xml:space="preserve"> y</w:t>
      </w:r>
      <w:r w:rsidR="00490F18">
        <w:t xml:space="preserve"> </w:t>
      </w:r>
      <w:r w:rsidR="00620B04">
        <w:t>será</w:t>
      </w:r>
      <w:r w:rsidR="00490F18">
        <w:t xml:space="preserve"> una reedición del papado de la Edad Media,</w:t>
      </w:r>
      <w:r w:rsidR="007C7EDC">
        <w:t xml:space="preserve"> que reemplaza el poder de Dios (</w:t>
      </w:r>
      <w:r w:rsidR="007C7EDC" w:rsidRPr="003A2F12">
        <w:rPr>
          <w:rFonts w:ascii="Courier New" w:hAnsi="Courier New" w:cs="Courier New"/>
          <w:b/>
          <w:bCs/>
          <w:i/>
          <w:iCs/>
        </w:rPr>
        <w:t>ágape</w:t>
      </w:r>
      <w:r w:rsidR="007C7EDC">
        <w:t xml:space="preserve">) </w:t>
      </w:r>
      <w:r w:rsidR="00B507ED">
        <w:t>por</w:t>
      </w:r>
      <w:r w:rsidR="007C7EDC">
        <w:t xml:space="preserve"> el poder del estado</w:t>
      </w:r>
      <w:r w:rsidR="00490F18">
        <w:t xml:space="preserve"> con su </w:t>
      </w:r>
      <w:r w:rsidR="001B2269">
        <w:t>carácte</w:t>
      </w:r>
      <w:r w:rsidR="00490F18">
        <w:t>r</w:t>
      </w:r>
      <w:r w:rsidR="00203C7C">
        <w:t xml:space="preserve"> opresor,</w:t>
      </w:r>
      <w:r w:rsidR="00490F18">
        <w:t xml:space="preserve"> perseguidor.</w:t>
      </w:r>
    </w:p>
    <w:p w14:paraId="7D680427" w14:textId="6E2A1220" w:rsidR="003A58E6" w:rsidDel="0032686D" w:rsidRDefault="003A58E6" w:rsidP="00CF064B">
      <w:pPr>
        <w:rPr>
          <w:del w:id="161" w:author="Luis Bueno Boix" w:date="2022-05-06T23:32:00Z"/>
        </w:rPr>
      </w:pPr>
    </w:p>
    <w:p w14:paraId="0A461F8E" w14:textId="62F09443" w:rsidR="00D63E4A" w:rsidRDefault="00232CD0" w:rsidP="00CF064B">
      <w:r w:rsidRPr="00810F6E">
        <w:rPr>
          <w:b/>
          <w:bCs/>
          <w:sz w:val="28"/>
          <w:szCs w:val="28"/>
        </w:rPr>
        <w:t>1</w:t>
      </w:r>
      <w:r w:rsidRPr="00810F6E">
        <w:rPr>
          <w:sz w:val="28"/>
          <w:szCs w:val="28"/>
        </w:rPr>
        <w:t>.</w:t>
      </w:r>
      <w:r w:rsidR="00D63E4A">
        <w:t xml:space="preserve"> </w:t>
      </w:r>
      <w:r w:rsidR="00D63E4A" w:rsidRPr="00613E9A">
        <w:rPr>
          <w:i/>
          <w:iCs/>
          <w:sz w:val="28"/>
          <w:szCs w:val="28"/>
        </w:rPr>
        <w:t xml:space="preserve">Jesús enseñó claramente la separación </w:t>
      </w:r>
      <w:r w:rsidR="00613E9A" w:rsidRPr="00613E9A">
        <w:rPr>
          <w:i/>
          <w:iCs/>
          <w:sz w:val="28"/>
          <w:szCs w:val="28"/>
        </w:rPr>
        <w:t>entre</w:t>
      </w:r>
      <w:r w:rsidR="00D63E4A" w:rsidRPr="00613E9A">
        <w:rPr>
          <w:i/>
          <w:iCs/>
          <w:sz w:val="28"/>
          <w:szCs w:val="28"/>
        </w:rPr>
        <w:t xml:space="preserve"> iglesia</w:t>
      </w:r>
      <w:r w:rsidR="00E439AB">
        <w:rPr>
          <w:i/>
          <w:iCs/>
          <w:sz w:val="28"/>
          <w:szCs w:val="28"/>
        </w:rPr>
        <w:t xml:space="preserve"> y estado</w:t>
      </w:r>
      <w:r w:rsidR="00D63E4A">
        <w:t>:</w:t>
      </w:r>
    </w:p>
    <w:p w14:paraId="0DC75BA5" w14:textId="55935A1C" w:rsidR="00325279" w:rsidRDefault="006064BF" w:rsidP="00325279">
      <w:pPr>
        <w:ind w:left="567" w:right="566"/>
      </w:pPr>
      <w:r w:rsidRPr="00613E9A">
        <w:rPr>
          <w:color w:val="000099"/>
        </w:rPr>
        <w:t>Dad, pues, a César lo que es de César, y a Dios lo que es de Dios</w:t>
      </w:r>
      <w:r w:rsidRPr="006064BF">
        <w:t xml:space="preserve"> </w:t>
      </w:r>
      <w:r>
        <w:t>(</w:t>
      </w:r>
      <w:r w:rsidRPr="00613E9A">
        <w:rPr>
          <w:b/>
          <w:bCs/>
        </w:rPr>
        <w:t>Mateo 22:21</w:t>
      </w:r>
      <w:r>
        <w:t>).</w:t>
      </w:r>
    </w:p>
    <w:p w14:paraId="0EA95C19" w14:textId="2C9EBD99" w:rsidR="0072464D" w:rsidRDefault="006064BF" w:rsidP="00746ACF">
      <w:pPr>
        <w:ind w:left="567" w:right="566"/>
        <w:jc w:val="both"/>
      </w:pPr>
      <w:r w:rsidRPr="00E5061B">
        <w:rPr>
          <w:color w:val="000099"/>
        </w:rPr>
        <w:t>Mi reino no es de este mundo; si mi reino fuera de este mundo, mis servidores pelearían para que yo no fuera entregado a los judíos; pero mi reino no es de aquí</w:t>
      </w:r>
      <w:r w:rsidRPr="006064BF">
        <w:t xml:space="preserve"> </w:t>
      </w:r>
      <w:r>
        <w:t>(</w:t>
      </w:r>
      <w:r w:rsidRPr="00E5061B">
        <w:rPr>
          <w:b/>
          <w:bCs/>
        </w:rPr>
        <w:t>Juan 18:36</w:t>
      </w:r>
      <w:r>
        <w:t>).</w:t>
      </w:r>
    </w:p>
    <w:p w14:paraId="3CB3591F" w14:textId="33F5F298" w:rsidR="00CF064B" w:rsidRDefault="004B3657" w:rsidP="007050B5">
      <w:pPr>
        <w:jc w:val="both"/>
      </w:pPr>
      <w:r>
        <w:t>Cristo no practicó</w:t>
      </w:r>
      <w:r w:rsidR="0072464D">
        <w:t xml:space="preserve"> ni enseñó</w:t>
      </w:r>
      <w:r>
        <w:t xml:space="preserve"> nada </w:t>
      </w:r>
      <w:r w:rsidR="00F5395B">
        <w:t>parecido al</w:t>
      </w:r>
      <w:r>
        <w:t xml:space="preserve"> activismo político</w:t>
      </w:r>
      <w:r w:rsidR="00F31BD9">
        <w:t xml:space="preserve"> o antipolítico</w:t>
      </w:r>
      <w:r>
        <w:t>.</w:t>
      </w:r>
      <w:r w:rsidR="0072464D">
        <w:t xml:space="preserve"> Tampoco lo hicieron sus discípulos o apóstoles</w:t>
      </w:r>
      <w:r w:rsidR="007050B5">
        <w:t xml:space="preserve">, aunque fueron diáfanos y enérgicos en su rechazo a las demandas de la religión de estado </w:t>
      </w:r>
      <w:r w:rsidR="00F5395B">
        <w:t>al invadir</w:t>
      </w:r>
      <w:r w:rsidR="007050B5">
        <w:t xml:space="preserve"> el terreno de Dios</w:t>
      </w:r>
      <w:r w:rsidR="009032A9">
        <w:t xml:space="preserve"> y la conciencia</w:t>
      </w:r>
      <w:r w:rsidR="007050B5">
        <w:t>.</w:t>
      </w:r>
    </w:p>
    <w:p w14:paraId="4B93EBC5" w14:textId="65BC9F27" w:rsidR="00613E9A" w:rsidDel="0032686D" w:rsidRDefault="00613E9A" w:rsidP="00CF064B">
      <w:pPr>
        <w:rPr>
          <w:del w:id="162" w:author="Luis Bueno Boix" w:date="2022-05-06T23:32:00Z"/>
        </w:rPr>
      </w:pPr>
    </w:p>
    <w:p w14:paraId="00D9554B" w14:textId="09B190F3" w:rsidR="00BA0ED2" w:rsidRDefault="006064BF" w:rsidP="00CF064B">
      <w:r w:rsidRPr="00810F6E">
        <w:rPr>
          <w:b/>
          <w:bCs/>
          <w:sz w:val="28"/>
          <w:szCs w:val="28"/>
        </w:rPr>
        <w:t>2</w:t>
      </w:r>
      <w:r w:rsidRPr="00810F6E">
        <w:rPr>
          <w:sz w:val="28"/>
          <w:szCs w:val="28"/>
        </w:rPr>
        <w:t>.</w:t>
      </w:r>
      <w:r w:rsidR="00BA0ED2">
        <w:t xml:space="preserve"> </w:t>
      </w:r>
      <w:r w:rsidR="00BA0ED2" w:rsidRPr="00613E9A">
        <w:rPr>
          <w:i/>
          <w:iCs/>
          <w:sz w:val="28"/>
          <w:szCs w:val="28"/>
        </w:rPr>
        <w:t>El antiguo Israel era una teocracia</w:t>
      </w:r>
      <w:r w:rsidR="00BA0ED2">
        <w:t>:</w:t>
      </w:r>
    </w:p>
    <w:p w14:paraId="44563708" w14:textId="04C8B917" w:rsidR="00BA0ED2" w:rsidRDefault="005F6220" w:rsidP="00746ACF">
      <w:pPr>
        <w:ind w:left="567" w:right="566"/>
      </w:pPr>
      <w:r w:rsidRPr="00613E9A">
        <w:rPr>
          <w:color w:val="000099"/>
        </w:rPr>
        <w:t>Se sentó Salomón por rey en el</w:t>
      </w:r>
      <w:r w:rsidRPr="00613E9A">
        <w:rPr>
          <w:b/>
          <w:bCs/>
          <w:color w:val="000099"/>
        </w:rPr>
        <w:t xml:space="preserve"> trono de Jehová</w:t>
      </w:r>
      <w:r w:rsidRPr="00613E9A">
        <w:rPr>
          <w:color w:val="000099"/>
        </w:rPr>
        <w:t xml:space="preserve"> en lugar de David su padre, y fue prosperado; y le obedeció todo Israel</w:t>
      </w:r>
      <w:r w:rsidRPr="005F6220">
        <w:t xml:space="preserve"> </w:t>
      </w:r>
      <w:r>
        <w:t>(</w:t>
      </w:r>
      <w:r w:rsidRPr="00613E9A">
        <w:rPr>
          <w:b/>
          <w:bCs/>
        </w:rPr>
        <w:t>1 Crónicas 29:23</w:t>
      </w:r>
      <w:r>
        <w:t>).</w:t>
      </w:r>
    </w:p>
    <w:p w14:paraId="7C2355C1" w14:textId="5A2222C0" w:rsidR="003A6518" w:rsidRDefault="004B3657" w:rsidP="00746ACF">
      <w:pPr>
        <w:jc w:val="both"/>
      </w:pPr>
      <w:r>
        <w:t xml:space="preserve">Sabemos que la monarquía no era el </w:t>
      </w:r>
      <w:r w:rsidR="00BA0ED2">
        <w:t>ideal</w:t>
      </w:r>
      <w:r>
        <w:t xml:space="preserve"> de Dios para su pueblo. De hecho,</w:t>
      </w:r>
      <w:r w:rsidR="001E669F">
        <w:t xml:space="preserve"> la petición de </w:t>
      </w:r>
      <w:r w:rsidR="009B0127">
        <w:t>tener un rey</w:t>
      </w:r>
      <w:r w:rsidR="001E669F">
        <w:t xml:space="preserve"> por parte del pueblo</w:t>
      </w:r>
      <w:r>
        <w:t xml:space="preserve"> </w:t>
      </w:r>
      <w:r w:rsidR="00FF2E5C">
        <w:t>significó rechazar a</w:t>
      </w:r>
      <w:r>
        <w:t xml:space="preserve"> Dios como rey. Pero él aceptó e</w:t>
      </w:r>
      <w:r w:rsidR="00742FFC">
        <w:t>se</w:t>
      </w:r>
      <w:r>
        <w:t xml:space="preserve"> </w:t>
      </w:r>
      <w:r w:rsidR="00FA60CB">
        <w:t>“</w:t>
      </w:r>
      <w:r>
        <w:t>plan B</w:t>
      </w:r>
      <w:r w:rsidR="00FA60CB">
        <w:t>”</w:t>
      </w:r>
      <w:r>
        <w:t>, y el texto nos informa de que Salomón, quien heredó el trono de su padre David, “</w:t>
      </w:r>
      <w:r w:rsidRPr="00742FFC">
        <w:rPr>
          <w:color w:val="000099"/>
        </w:rPr>
        <w:t>se sentó en el trono de Jehová</w:t>
      </w:r>
      <w:r>
        <w:t xml:space="preserve">”. </w:t>
      </w:r>
      <w:r w:rsidR="003F1C75">
        <w:t>¡</w:t>
      </w:r>
      <w:r>
        <w:t>Eso es teocracia</w:t>
      </w:r>
      <w:r w:rsidR="003F1C75">
        <w:t>!</w:t>
      </w:r>
      <w:r w:rsidR="003A6518">
        <w:t xml:space="preserve"> Tenía ciertamente problemas surgidos de la propia idea, que no era divina sino pagana, pero</w:t>
      </w:r>
      <w:r w:rsidR="00742FFC">
        <w:t xml:space="preserve"> </w:t>
      </w:r>
      <w:r w:rsidR="003A6518">
        <w:t>contaba con la aprobación</w:t>
      </w:r>
      <w:r w:rsidR="000E2638">
        <w:t xml:space="preserve"> y dirección</w:t>
      </w:r>
      <w:r w:rsidR="003A6518">
        <w:t xml:space="preserve"> de Dios, quien operó por medio de ella</w:t>
      </w:r>
      <w:r w:rsidR="00750C67">
        <w:t xml:space="preserve"> mientras quienes ostentaban la corona se mantuvieron fieles a Dios</w:t>
      </w:r>
      <w:r w:rsidR="003A6518">
        <w:t xml:space="preserve">. </w:t>
      </w:r>
      <w:r w:rsidR="00750C67">
        <w:t>Pero l</w:t>
      </w:r>
      <w:r w:rsidR="003A6518">
        <w:t xml:space="preserve">a maldad de los sucesivos herederos a ese </w:t>
      </w:r>
      <w:r w:rsidR="003F1C75">
        <w:t>“</w:t>
      </w:r>
      <w:r w:rsidR="003A6518" w:rsidRPr="003F1C75">
        <w:rPr>
          <w:color w:val="000099"/>
        </w:rPr>
        <w:t>trono</w:t>
      </w:r>
      <w:r w:rsidR="00742FFC" w:rsidRPr="003F1C75">
        <w:rPr>
          <w:color w:val="000099"/>
        </w:rPr>
        <w:t xml:space="preserve"> de Jehová</w:t>
      </w:r>
      <w:r w:rsidR="003F1C75">
        <w:t>”</w:t>
      </w:r>
      <w:r w:rsidR="003A6518">
        <w:t xml:space="preserve"> hizo que </w:t>
      </w:r>
      <w:r w:rsidR="00742FFC">
        <w:t>el Señor</w:t>
      </w:r>
      <w:r w:rsidR="003A6518">
        <w:t xml:space="preserve"> decretara el fin de tal teocracia.</w:t>
      </w:r>
    </w:p>
    <w:p w14:paraId="147A2033" w14:textId="0127773E" w:rsidR="00746ACF" w:rsidRDefault="003A6518" w:rsidP="00746ACF">
      <w:pPr>
        <w:ind w:left="567" w:right="566"/>
        <w:jc w:val="both"/>
      </w:pPr>
      <w:r w:rsidRPr="00746ACF">
        <w:rPr>
          <w:color w:val="000099"/>
        </w:rPr>
        <w:t xml:space="preserve">Por cuanto Manasés rey de Judá ha hecho estas abominaciones, y ha hecho más mal que todo lo que hicieron los amorreos que fueron antes de él, y también ha hecho pecar a Judá con sus ídolos; por tanto, así ha dicho Jehová el Dios de Israel: He aquí yo traigo tal mal sobre Jerusalén y sobre Judá, que al que lo oyere le retiñirán ambos oídos. Y extenderé sobre Jerusalén el cordel de Samaria y la plomada de la casa de Acab; y limpiaré a Jerusalén como se limpia un plato, que se friega y se vuelve boca abajo. </w:t>
      </w:r>
      <w:r w:rsidR="00B817CF">
        <w:rPr>
          <w:color w:val="000099"/>
        </w:rPr>
        <w:t>D</w:t>
      </w:r>
      <w:r w:rsidRPr="00746ACF">
        <w:rPr>
          <w:color w:val="000099"/>
        </w:rPr>
        <w:t>esampararé el resto de mi heredad y lo entregaré en manos de sus enemigos</w:t>
      </w:r>
      <w:r w:rsidR="00B817CF">
        <w:rPr>
          <w:color w:val="000099"/>
        </w:rPr>
        <w:t>,</w:t>
      </w:r>
      <w:r w:rsidRPr="00746ACF">
        <w:rPr>
          <w:color w:val="000099"/>
        </w:rPr>
        <w:t xml:space="preserve"> y serán para presa y despojo de todos sus adversarios</w:t>
      </w:r>
      <w:r>
        <w:t xml:space="preserve"> (</w:t>
      </w:r>
      <w:r w:rsidRPr="00746ACF">
        <w:rPr>
          <w:b/>
          <w:bCs/>
        </w:rPr>
        <w:t>2 Reyes 21:10-14</w:t>
      </w:r>
      <w:r>
        <w:t>).</w:t>
      </w:r>
    </w:p>
    <w:p w14:paraId="4E0A8EAA" w14:textId="71B0F7A7" w:rsidR="006064BF" w:rsidRDefault="003A6518" w:rsidP="00746ACF">
      <w:pPr>
        <w:ind w:right="-1"/>
      </w:pPr>
      <w:r>
        <w:t>Esa</w:t>
      </w:r>
      <w:r w:rsidR="004D0201">
        <w:t xml:space="preserve"> clara</w:t>
      </w:r>
      <w:r>
        <w:t xml:space="preserve"> predicción se cumpli</w:t>
      </w:r>
      <w:r w:rsidR="00B817CF">
        <w:t>ría</w:t>
      </w:r>
      <w:r>
        <w:t xml:space="preserve"> unos cien años después</w:t>
      </w:r>
      <w:r w:rsidR="00094BFC">
        <w:t>, como v</w:t>
      </w:r>
      <w:r w:rsidR="00847D19">
        <w:t>e</w:t>
      </w:r>
      <w:r w:rsidR="00094BFC">
        <w:t xml:space="preserve">mos a </w:t>
      </w:r>
      <w:r w:rsidR="00847D19">
        <w:t>continuación</w:t>
      </w:r>
      <w:r>
        <w:t>.</w:t>
      </w:r>
    </w:p>
    <w:p w14:paraId="09F06C21" w14:textId="1E1E7207" w:rsidR="00FB5CB8" w:rsidDel="0032686D" w:rsidRDefault="00FB5CB8" w:rsidP="005E2B9C">
      <w:pPr>
        <w:rPr>
          <w:del w:id="163" w:author="Luis Bueno Boix" w:date="2022-05-06T23:32:00Z"/>
        </w:rPr>
      </w:pPr>
    </w:p>
    <w:p w14:paraId="466A3976" w14:textId="256AC50B" w:rsidR="00203303" w:rsidRDefault="005E2B9C" w:rsidP="005E2B9C">
      <w:r w:rsidRPr="001432A9">
        <w:rPr>
          <w:b/>
          <w:bCs/>
          <w:sz w:val="28"/>
          <w:szCs w:val="28"/>
        </w:rPr>
        <w:t>3</w:t>
      </w:r>
      <w:r w:rsidRPr="001432A9">
        <w:rPr>
          <w:sz w:val="28"/>
          <w:szCs w:val="28"/>
        </w:rPr>
        <w:t>.</w:t>
      </w:r>
      <w:r w:rsidR="00203303">
        <w:t xml:space="preserve"> </w:t>
      </w:r>
      <w:r w:rsidR="00203303" w:rsidRPr="00FC4A6B">
        <w:rPr>
          <w:i/>
          <w:iCs/>
          <w:sz w:val="28"/>
          <w:szCs w:val="28"/>
        </w:rPr>
        <w:t>La profecía bíblica declara terminada la teocracia</w:t>
      </w:r>
      <w:r w:rsidR="00203303">
        <w:t>:</w:t>
      </w:r>
    </w:p>
    <w:p w14:paraId="612D991E" w14:textId="71442D6D" w:rsidR="007902C2" w:rsidRDefault="00A915F4" w:rsidP="001071CB">
      <w:pPr>
        <w:ind w:left="567" w:right="566"/>
        <w:jc w:val="both"/>
      </w:pPr>
      <w:r w:rsidRPr="001071CB">
        <w:rPr>
          <w:color w:val="000099"/>
        </w:rPr>
        <w:lastRenderedPageBreak/>
        <w:t>T</w:t>
      </w:r>
      <w:r w:rsidR="009129B9" w:rsidRPr="001071CB">
        <w:rPr>
          <w:color w:val="000099"/>
        </w:rPr>
        <w:t xml:space="preserve">ú, profano </w:t>
      </w:r>
      <w:r w:rsidRPr="001071CB">
        <w:rPr>
          <w:color w:val="000099"/>
        </w:rPr>
        <w:t>e</w:t>
      </w:r>
      <w:r w:rsidR="009129B9" w:rsidRPr="001071CB">
        <w:rPr>
          <w:color w:val="000099"/>
        </w:rPr>
        <w:t xml:space="preserve"> impío príncipe de Israel</w:t>
      </w:r>
      <w:r w:rsidRPr="00856EDD">
        <w:rPr>
          <w:color w:val="000000" w:themeColor="text1"/>
        </w:rPr>
        <w:t xml:space="preserve"> [Sedequías]</w:t>
      </w:r>
      <w:r w:rsidR="009129B9" w:rsidRPr="001071CB">
        <w:rPr>
          <w:color w:val="000099"/>
        </w:rPr>
        <w:t xml:space="preserve">, cuyo día vino en el tiempo de la consumación de la maldad; </w:t>
      </w:r>
      <w:r w:rsidR="00B8353D" w:rsidRPr="001071CB">
        <w:rPr>
          <w:color w:val="000099"/>
        </w:rPr>
        <w:t>a</w:t>
      </w:r>
      <w:r w:rsidR="009129B9" w:rsidRPr="001071CB">
        <w:rPr>
          <w:color w:val="000099"/>
        </w:rPr>
        <w:t xml:space="preserve">sí ha dicho el Señor Jehová: </w:t>
      </w:r>
      <w:r w:rsidR="009129B9" w:rsidRPr="00FB5CB8">
        <w:rPr>
          <w:b/>
          <w:bCs/>
          <w:color w:val="000099"/>
        </w:rPr>
        <w:t xml:space="preserve">Depón la tiara, quita la corona: </w:t>
      </w:r>
      <w:r w:rsidRPr="00FB5CB8">
        <w:rPr>
          <w:b/>
          <w:bCs/>
          <w:color w:val="000099"/>
        </w:rPr>
        <w:t>e</w:t>
      </w:r>
      <w:r w:rsidR="009129B9" w:rsidRPr="00FB5CB8">
        <w:rPr>
          <w:b/>
          <w:bCs/>
          <w:color w:val="000099"/>
        </w:rPr>
        <w:t>sta no será más</w:t>
      </w:r>
      <w:r w:rsidR="009129B9" w:rsidRPr="001071CB">
        <w:rPr>
          <w:color w:val="000099"/>
        </w:rPr>
        <w:t xml:space="preserve"> </w:t>
      </w:r>
      <w:r w:rsidRPr="001071CB">
        <w:rPr>
          <w:color w:val="000099"/>
        </w:rPr>
        <w:t>e</w:t>
      </w:r>
      <w:r w:rsidR="009129B9" w:rsidRPr="001071CB">
        <w:rPr>
          <w:color w:val="000099"/>
        </w:rPr>
        <w:t xml:space="preserve">sta: al bajo alzaré, y al alto abatiré. Del revés, del revés, del revés la tornaré; y </w:t>
      </w:r>
      <w:r w:rsidR="009129B9" w:rsidRPr="0017581E">
        <w:rPr>
          <w:b/>
          <w:bCs/>
          <w:color w:val="000099"/>
        </w:rPr>
        <w:t xml:space="preserve">no será </w:t>
      </w:r>
      <w:r w:rsidRPr="0017581E">
        <w:rPr>
          <w:b/>
          <w:bCs/>
          <w:color w:val="000099"/>
        </w:rPr>
        <w:t>e</w:t>
      </w:r>
      <w:r w:rsidR="009129B9" w:rsidRPr="0017581E">
        <w:rPr>
          <w:b/>
          <w:bCs/>
          <w:color w:val="000099"/>
        </w:rPr>
        <w:t>sta más</w:t>
      </w:r>
      <w:r w:rsidR="009129B9" w:rsidRPr="001071CB">
        <w:rPr>
          <w:color w:val="000099"/>
        </w:rPr>
        <w:t xml:space="preserve"> hasta que venga </w:t>
      </w:r>
      <w:r w:rsidR="00FB5CB8">
        <w:rPr>
          <w:color w:val="000099"/>
        </w:rPr>
        <w:t>A</w:t>
      </w:r>
      <w:r w:rsidR="009129B9" w:rsidRPr="001071CB">
        <w:rPr>
          <w:color w:val="000099"/>
        </w:rPr>
        <w:t>quel cuyo es el derecho, y se la entregaré</w:t>
      </w:r>
      <w:r w:rsidR="005E2B9C">
        <w:t xml:space="preserve"> (</w:t>
      </w:r>
      <w:r w:rsidR="005E2B9C" w:rsidRPr="001071CB">
        <w:rPr>
          <w:b/>
          <w:bCs/>
        </w:rPr>
        <w:t>Ezequiel 21:25-27</w:t>
      </w:r>
      <w:r w:rsidR="005E2B9C">
        <w:t>).</w:t>
      </w:r>
    </w:p>
    <w:p w14:paraId="089D5D37" w14:textId="3738615A" w:rsidR="001071CB" w:rsidRDefault="00856EDD" w:rsidP="00C279EB">
      <w:pPr>
        <w:jc w:val="both"/>
      </w:pPr>
      <w:r>
        <w:t>En la expresión repetida tres veces “</w:t>
      </w:r>
      <w:r w:rsidRPr="00856EDD">
        <w:rPr>
          <w:color w:val="000099"/>
        </w:rPr>
        <w:t>del revés</w:t>
      </w:r>
      <w:r>
        <w:t>” podemos ver las tres convulsiones sucesivas</w:t>
      </w:r>
      <w:r w:rsidR="00B7330D">
        <w:t xml:space="preserve"> </w:t>
      </w:r>
      <w:r w:rsidR="004F0232">
        <w:t>que sufriría</w:t>
      </w:r>
      <w:r w:rsidR="00B7330D">
        <w:t xml:space="preserve"> el pueblo hebreo</w:t>
      </w:r>
      <w:r w:rsidR="004F0232">
        <w:t xml:space="preserve"> —que no volvería a ser una nación independiente—</w:t>
      </w:r>
      <w:r w:rsidR="00B7330D">
        <w:t>,</w:t>
      </w:r>
      <w:r>
        <w:t xml:space="preserve"> en el relevo de Babilonia a Medo Persia, de Medo Persia a Grecia y de Grecia a Roma.</w:t>
      </w:r>
    </w:p>
    <w:p w14:paraId="219A2B24" w14:textId="15330AFB" w:rsidR="00856EDD" w:rsidDel="0032686D" w:rsidRDefault="00856EDD" w:rsidP="005E2B9C">
      <w:pPr>
        <w:rPr>
          <w:del w:id="164" w:author="Luis Bueno Boix" w:date="2022-05-06T23:32:00Z"/>
        </w:rPr>
      </w:pPr>
    </w:p>
    <w:p w14:paraId="6FF51480" w14:textId="13025D19" w:rsidR="007C7EDC" w:rsidRDefault="000E320D" w:rsidP="005E2B9C">
      <w:r w:rsidRPr="001432A9">
        <w:rPr>
          <w:b/>
          <w:bCs/>
          <w:sz w:val="28"/>
          <w:szCs w:val="28"/>
        </w:rPr>
        <w:t>4</w:t>
      </w:r>
      <w:r w:rsidRPr="001432A9">
        <w:rPr>
          <w:sz w:val="28"/>
          <w:szCs w:val="28"/>
        </w:rPr>
        <w:t>.</w:t>
      </w:r>
      <w:r w:rsidR="007C7EDC" w:rsidRPr="001071CB">
        <w:rPr>
          <w:i/>
          <w:iCs/>
          <w:sz w:val="28"/>
          <w:szCs w:val="28"/>
        </w:rPr>
        <w:t xml:space="preserve"> La Biblia enseña que la próxima teocracia será aquella en la que Cristo </w:t>
      </w:r>
      <w:r w:rsidR="001C45B9">
        <w:rPr>
          <w:i/>
          <w:iCs/>
          <w:sz w:val="28"/>
          <w:szCs w:val="28"/>
        </w:rPr>
        <w:t>reine</w:t>
      </w:r>
      <w:r w:rsidR="00E41493">
        <w:rPr>
          <w:i/>
          <w:iCs/>
          <w:sz w:val="28"/>
          <w:szCs w:val="28"/>
        </w:rPr>
        <w:t xml:space="preserve"> por la eternidad</w:t>
      </w:r>
      <w:r w:rsidR="007C7EDC">
        <w:t>:</w:t>
      </w:r>
    </w:p>
    <w:p w14:paraId="355649CB" w14:textId="01AA29D7" w:rsidR="00A915F4" w:rsidRDefault="000E320D" w:rsidP="006B44C4">
      <w:pPr>
        <w:ind w:left="567" w:right="566"/>
        <w:jc w:val="both"/>
      </w:pPr>
      <w:r w:rsidRPr="001071CB">
        <w:rPr>
          <w:color w:val="000099"/>
        </w:rPr>
        <w:t>Concebirás en tu vientre y darás a luz un hijo, y llamarás su nombre J</w:t>
      </w:r>
      <w:r w:rsidR="001165C8" w:rsidRPr="001071CB">
        <w:rPr>
          <w:color w:val="000099"/>
        </w:rPr>
        <w:t>esús</w:t>
      </w:r>
      <w:r w:rsidRPr="001071CB">
        <w:rPr>
          <w:color w:val="000099"/>
        </w:rPr>
        <w:t>. Este será grande, y será llamado Hijo del Altísimo; y el Señor Dios le dará el trono de David su padre; y reinará sobre la casa de Jacob para siempre, y su reino no tendrá fin</w:t>
      </w:r>
      <w:r>
        <w:t xml:space="preserve"> (</w:t>
      </w:r>
      <w:r w:rsidRPr="001071CB">
        <w:rPr>
          <w:b/>
          <w:bCs/>
        </w:rPr>
        <w:t>Lucas 1:31-33</w:t>
      </w:r>
      <w:r>
        <w:t>).</w:t>
      </w:r>
      <w:r w:rsidR="00D1294E">
        <w:tab/>
      </w:r>
      <w:r w:rsidR="001071CB">
        <w:br/>
      </w:r>
      <w:r w:rsidR="00754AD4">
        <w:br/>
      </w:r>
      <w:r w:rsidR="006B44C4" w:rsidRPr="006B44C4">
        <w:rPr>
          <w:color w:val="000099"/>
        </w:rPr>
        <w:t>El séptimo ángel tocó la trompeta, y se levantaron grandes voces en el cielo, que decían:</w:t>
      </w:r>
      <w:r w:rsidR="006B44C4">
        <w:rPr>
          <w:color w:val="000099"/>
        </w:rPr>
        <w:t xml:space="preserve"> </w:t>
      </w:r>
      <w:r w:rsidR="006B44C4" w:rsidRPr="006B44C4">
        <w:rPr>
          <w:color w:val="000099"/>
        </w:rPr>
        <w:t>El reino del mundo ha venido a ser el reino de nuestro Señor y de su Cristo; y Él reinará por los siglos de los siglos</w:t>
      </w:r>
      <w:r w:rsidR="00754AD4" w:rsidRPr="00754AD4">
        <w:t xml:space="preserve"> </w:t>
      </w:r>
      <w:r w:rsidR="00754AD4">
        <w:t>(</w:t>
      </w:r>
      <w:r w:rsidR="00754AD4" w:rsidRPr="001071CB">
        <w:rPr>
          <w:b/>
          <w:bCs/>
        </w:rPr>
        <w:t xml:space="preserve">Apocalipsis </w:t>
      </w:r>
      <w:r w:rsidR="006B44C4">
        <w:rPr>
          <w:b/>
          <w:bCs/>
        </w:rPr>
        <w:t>11</w:t>
      </w:r>
      <w:r w:rsidR="00754AD4" w:rsidRPr="001071CB">
        <w:rPr>
          <w:b/>
          <w:bCs/>
        </w:rPr>
        <w:t>:1</w:t>
      </w:r>
      <w:r w:rsidR="006B44C4">
        <w:rPr>
          <w:b/>
          <w:bCs/>
        </w:rPr>
        <w:t>5</w:t>
      </w:r>
      <w:r w:rsidR="00754AD4">
        <w:t>).</w:t>
      </w:r>
    </w:p>
    <w:p w14:paraId="0C3E2971" w14:textId="6152EFE1" w:rsidR="001071CB" w:rsidRDefault="0032686D">
      <w:pPr>
        <w:jc w:val="both"/>
        <w:pPrChange w:id="165" w:author="Luis Bueno Boix" w:date="2022-05-06T23:45:00Z">
          <w:pPr/>
        </w:pPrChange>
      </w:pPr>
      <w:ins w:id="166" w:author="Luis Bueno Boix" w:date="2022-05-06T23:32:00Z">
        <w:r>
          <w:t>Evidentemente</w:t>
        </w:r>
      </w:ins>
      <w:ins w:id="167" w:author="Luis Bueno Boix" w:date="2022-05-06T23:33:00Z">
        <w:r>
          <w:t>,</w:t>
        </w:r>
      </w:ins>
      <w:ins w:id="168" w:author="Luis Bueno Boix" w:date="2022-05-06T23:32:00Z">
        <w:r>
          <w:t xml:space="preserve"> Cristo no asumió ese reino cuando estuvo en esta tierra, ya que afirmó:</w:t>
        </w:r>
      </w:ins>
      <w:ins w:id="169" w:author="Luis Bueno Boix" w:date="2022-05-06T23:33:00Z">
        <w:r>
          <w:t xml:space="preserve"> “</w:t>
        </w:r>
        <w:r w:rsidRPr="0032686D">
          <w:rPr>
            <w:color w:val="000099"/>
            <w:rPrChange w:id="170" w:author="Luis Bueno Boix" w:date="2022-05-06T23:33:00Z">
              <w:rPr/>
            </w:rPrChange>
          </w:rPr>
          <w:t>Mi reino no es de este mundo</w:t>
        </w:r>
        <w:r>
          <w:t xml:space="preserve">”. </w:t>
        </w:r>
      </w:ins>
      <w:del w:id="171" w:author="Luis Bueno Boix" w:date="2022-05-06T23:33:00Z">
        <w:r w:rsidR="00F6389F" w:rsidDel="0032686D">
          <w:delText xml:space="preserve">Ese </w:delText>
        </w:r>
      </w:del>
      <w:ins w:id="172" w:author="Luis Bueno Boix" w:date="2022-05-06T23:33:00Z">
        <w:r>
          <w:t xml:space="preserve">Su </w:t>
        </w:r>
      </w:ins>
      <w:r w:rsidR="00F6389F">
        <w:t xml:space="preserve">reino </w:t>
      </w:r>
      <w:r w:rsidR="00FA4775">
        <w:t>se materializ</w:t>
      </w:r>
      <w:r w:rsidR="00E046D1">
        <w:t>a</w:t>
      </w:r>
      <w:ins w:id="173" w:author="Luis Bueno Boix" w:date="2022-05-06T23:33:00Z">
        <w:r>
          <w:t>rá</w:t>
        </w:r>
      </w:ins>
      <w:r w:rsidR="00F6389F">
        <w:t xml:space="preserve"> </w:t>
      </w:r>
      <w:r w:rsidR="00FA4775">
        <w:t>tras</w:t>
      </w:r>
      <w:r w:rsidR="00F6389F">
        <w:t xml:space="preserve"> la destrucción de la gran ramera (</w:t>
      </w:r>
      <w:r w:rsidR="00F6389F" w:rsidRPr="00F6389F">
        <w:rPr>
          <w:b/>
          <w:bCs/>
        </w:rPr>
        <w:t>Apocalipsis 19:1-3</w:t>
      </w:r>
      <w:r w:rsidR="00F6389F">
        <w:t>).</w:t>
      </w:r>
    </w:p>
    <w:p w14:paraId="49A9D51E" w14:textId="73C656B2" w:rsidR="00F6389F" w:rsidRDefault="00F6389F" w:rsidP="00D1294E">
      <w:pPr>
        <w:ind w:left="567" w:right="566"/>
        <w:jc w:val="both"/>
      </w:pPr>
      <w:r w:rsidRPr="00F6389F">
        <w:rPr>
          <w:color w:val="000099"/>
        </w:rPr>
        <w:t>Oí como la voz de una gran multitud, como el estruendo de muchas aguas y como la voz de grandes truenos, que decía: “¡Aleluya!, porque el Señor, nuestro Dios Todopoderoso, reina</w:t>
      </w:r>
      <w:r>
        <w:t xml:space="preserve"> (</w:t>
      </w:r>
      <w:r w:rsidRPr="00F6389F">
        <w:rPr>
          <w:b/>
          <w:bCs/>
        </w:rPr>
        <w:t>Apocalipsis 19:6-7</w:t>
      </w:r>
      <w:r>
        <w:t>).</w:t>
      </w:r>
    </w:p>
    <w:p w14:paraId="1AF8D178" w14:textId="5D967D96" w:rsidR="00A103FB" w:rsidRDefault="00A103FB" w:rsidP="00D1294E">
      <w:pPr>
        <w:ind w:left="567" w:right="566"/>
        <w:jc w:val="both"/>
      </w:pPr>
      <w:r w:rsidRPr="00A103FB">
        <w:rPr>
          <w:color w:val="000099"/>
        </w:rPr>
        <w:t>Pero la piedra que hirió a la imagen se hizo un gran monte que llenó toda la tierra</w:t>
      </w:r>
      <w:r w:rsidRPr="00A103FB">
        <w:t xml:space="preserve"> </w:t>
      </w:r>
      <w:r>
        <w:t>(</w:t>
      </w:r>
      <w:r w:rsidRPr="00A103FB">
        <w:rPr>
          <w:b/>
          <w:bCs/>
        </w:rPr>
        <w:t>Daniel 2:35</w:t>
      </w:r>
      <w:r>
        <w:t>).</w:t>
      </w:r>
    </w:p>
    <w:p w14:paraId="5EC6C692" w14:textId="69B47A36" w:rsidR="00A103FB" w:rsidRDefault="00A103FB" w:rsidP="00D1294E">
      <w:pPr>
        <w:ind w:left="567" w:right="566"/>
        <w:jc w:val="both"/>
      </w:pPr>
      <w:r w:rsidRPr="00A103FB">
        <w:rPr>
          <w:color w:val="000099"/>
        </w:rPr>
        <w:t>En los días de estos reyes, el Dios del cielo levantará un reino que no será jamás destruido, ni será el reino dejado a otro pueblo; desmenuzará y consumirá a todos estos reinos, pero él permanecerá para siempre</w:t>
      </w:r>
      <w:r w:rsidRPr="00A103FB">
        <w:t xml:space="preserve"> </w:t>
      </w:r>
      <w:r>
        <w:t>(</w:t>
      </w:r>
      <w:r w:rsidRPr="00A103FB">
        <w:rPr>
          <w:b/>
          <w:bCs/>
        </w:rPr>
        <w:t>Daniel 2:44</w:t>
      </w:r>
      <w:r>
        <w:t>).</w:t>
      </w:r>
    </w:p>
    <w:p w14:paraId="0B9C04BC" w14:textId="21E4BE4C" w:rsidR="00AE1C98" w:rsidDel="000251AD" w:rsidRDefault="00AE1C98" w:rsidP="005E2B9C">
      <w:pPr>
        <w:rPr>
          <w:del w:id="174" w:author="Luis Bueno Boix" w:date="2022-05-06T23:45:00Z"/>
        </w:rPr>
      </w:pPr>
    </w:p>
    <w:p w14:paraId="74E4221D" w14:textId="56140A32" w:rsidR="001071CB" w:rsidRDefault="00754AD4" w:rsidP="005E2B9C">
      <w:r w:rsidRPr="001432A9">
        <w:rPr>
          <w:b/>
          <w:bCs/>
          <w:sz w:val="28"/>
          <w:szCs w:val="28"/>
        </w:rPr>
        <w:t>5</w:t>
      </w:r>
      <w:r w:rsidRPr="001432A9">
        <w:rPr>
          <w:sz w:val="28"/>
          <w:szCs w:val="28"/>
        </w:rPr>
        <w:t>.</w:t>
      </w:r>
      <w:r>
        <w:t xml:space="preserve"> </w:t>
      </w:r>
      <w:r w:rsidR="001071CB" w:rsidRPr="001071CB">
        <w:rPr>
          <w:i/>
          <w:iCs/>
          <w:sz w:val="28"/>
          <w:szCs w:val="28"/>
        </w:rPr>
        <w:t>Teocracia terrenal</w:t>
      </w:r>
      <w:r w:rsidR="000932C9">
        <w:rPr>
          <w:i/>
          <w:iCs/>
          <w:sz w:val="28"/>
          <w:szCs w:val="28"/>
        </w:rPr>
        <w:t xml:space="preserve"> </w:t>
      </w:r>
      <w:r w:rsidR="00AE1C98">
        <w:rPr>
          <w:i/>
          <w:iCs/>
          <w:sz w:val="28"/>
          <w:szCs w:val="28"/>
        </w:rPr>
        <w:t>antes de es</w:t>
      </w:r>
      <w:r w:rsidR="001432A9">
        <w:rPr>
          <w:i/>
          <w:iCs/>
          <w:sz w:val="28"/>
          <w:szCs w:val="28"/>
        </w:rPr>
        <w:t>e tiempo</w:t>
      </w:r>
      <w:ins w:id="175" w:author="Luis Bueno Boix" w:date="2022-05-06T23:45:00Z">
        <w:r w:rsidR="000251AD">
          <w:rPr>
            <w:i/>
            <w:iCs/>
            <w:sz w:val="28"/>
            <w:szCs w:val="28"/>
          </w:rPr>
          <w:t>,</w:t>
        </w:r>
      </w:ins>
      <w:r w:rsidR="001071CB" w:rsidRPr="001071CB">
        <w:rPr>
          <w:i/>
          <w:iCs/>
          <w:sz w:val="28"/>
          <w:szCs w:val="28"/>
        </w:rPr>
        <w:t xml:space="preserve"> </w:t>
      </w:r>
      <w:r w:rsidR="000932C9">
        <w:rPr>
          <w:i/>
          <w:iCs/>
          <w:sz w:val="28"/>
          <w:szCs w:val="28"/>
        </w:rPr>
        <w:t>equivale</w:t>
      </w:r>
      <w:r w:rsidR="00AE1C98">
        <w:rPr>
          <w:i/>
          <w:iCs/>
          <w:sz w:val="28"/>
          <w:szCs w:val="28"/>
        </w:rPr>
        <w:t xml:space="preserve"> a</w:t>
      </w:r>
      <w:r w:rsidR="001071CB" w:rsidRPr="001071CB">
        <w:rPr>
          <w:i/>
          <w:iCs/>
          <w:sz w:val="28"/>
          <w:szCs w:val="28"/>
        </w:rPr>
        <w:t xml:space="preserve"> papado:</w:t>
      </w:r>
    </w:p>
    <w:p w14:paraId="3C898FBC" w14:textId="019737E1" w:rsidR="00754AD4" w:rsidRDefault="00007E62" w:rsidP="003E51D1">
      <w:pPr>
        <w:jc w:val="both"/>
      </w:pPr>
      <w:r>
        <w:t>E</w:t>
      </w:r>
      <w:r w:rsidR="00754AD4">
        <w:t>stablecer una teocracia</w:t>
      </w:r>
      <w:r w:rsidR="00DD6D51">
        <w:t xml:space="preserve"> terrenal</w:t>
      </w:r>
      <w:r w:rsidR="00754AD4">
        <w:t xml:space="preserve"> </w:t>
      </w:r>
      <w:r>
        <w:t xml:space="preserve">es </w:t>
      </w:r>
      <w:r w:rsidR="0094425B">
        <w:t xml:space="preserve">el sueño </w:t>
      </w:r>
      <w:r w:rsidR="003E51D1">
        <w:t>d</w:t>
      </w:r>
      <w:r>
        <w:t xml:space="preserve">el papado </w:t>
      </w:r>
      <w:r w:rsidR="00E00C91">
        <w:t>cumplido en</w:t>
      </w:r>
      <w:r>
        <w:t xml:space="preserve"> la Edad Media: la unión de iglesia y estado. Cuando el estado ha</w:t>
      </w:r>
      <w:r w:rsidR="001236BF">
        <w:t>ga</w:t>
      </w:r>
      <w:r>
        <w:t xml:space="preserve"> una imposición religiosa, cuando “</w:t>
      </w:r>
      <w:r w:rsidRPr="003E51D1">
        <w:rPr>
          <w:color w:val="000099"/>
        </w:rPr>
        <w:t>César</w:t>
      </w:r>
      <w:r>
        <w:t>” legisl</w:t>
      </w:r>
      <w:r w:rsidR="001236BF">
        <w:t>e</w:t>
      </w:r>
      <w:r>
        <w:t xml:space="preserve"> sobre asuntos que tienen que ver con la adoración a Dios, se ha</w:t>
      </w:r>
      <w:r w:rsidR="001236BF">
        <w:t>brá</w:t>
      </w:r>
      <w:r>
        <w:t xml:space="preserve"> </w:t>
      </w:r>
      <w:r w:rsidR="001236BF">
        <w:t>configurad</w:t>
      </w:r>
      <w:r>
        <w:t>o una “</w:t>
      </w:r>
      <w:r w:rsidRPr="004B6CAC">
        <w:rPr>
          <w:color w:val="000099"/>
        </w:rPr>
        <w:t>imagen de la bestia</w:t>
      </w:r>
      <w:r>
        <w:t>”.</w:t>
      </w:r>
      <w:r w:rsidR="001236BF">
        <w:t xml:space="preserve"> Contra eso advierte el mensaje del tercer ángel</w:t>
      </w:r>
      <w:r w:rsidR="004B6CAC">
        <w:t>, y</w:t>
      </w:r>
      <w:r w:rsidR="005C44BA">
        <w:t xml:space="preserve"> esa</w:t>
      </w:r>
      <w:r w:rsidR="004B6CAC">
        <w:t xml:space="preserve"> es</w:t>
      </w:r>
      <w:r w:rsidR="007F14F7">
        <w:t xml:space="preserve"> </w:t>
      </w:r>
      <w:r w:rsidR="004B6CAC">
        <w:t>la advertencia más severa</w:t>
      </w:r>
      <w:r w:rsidR="005E3CA0">
        <w:t xml:space="preserve"> que encontramos</w:t>
      </w:r>
      <w:r w:rsidR="004B6CAC">
        <w:t xml:space="preserve"> en toda la Biblia</w:t>
      </w:r>
      <w:r w:rsidR="001236BF">
        <w:t>.</w:t>
      </w:r>
    </w:p>
    <w:p w14:paraId="53CCCE58" w14:textId="489363CF" w:rsidR="001008F4" w:rsidRDefault="00DD6D51" w:rsidP="00540B47">
      <w:pPr>
        <w:jc w:val="both"/>
      </w:pPr>
      <w:r>
        <w:lastRenderedPageBreak/>
        <w:t xml:space="preserve">El gobierno civil no puede legislar en </w:t>
      </w:r>
      <w:r w:rsidR="009E15BA">
        <w:t>lo</w:t>
      </w:r>
      <w:r>
        <w:t xml:space="preserve"> </w:t>
      </w:r>
      <w:r w:rsidR="009E15BA">
        <w:t>relativo a</w:t>
      </w:r>
      <w:r>
        <w:t xml:space="preserve"> la primera tabla de la ley,</w:t>
      </w:r>
      <w:r w:rsidR="00AD4CBE">
        <w:t xml:space="preserve"> la</w:t>
      </w:r>
      <w:r>
        <w:t xml:space="preserve"> que </w:t>
      </w:r>
      <w:r w:rsidR="000932C9">
        <w:t>se refiere a</w:t>
      </w:r>
      <w:r>
        <w:t xml:space="preserve"> la </w:t>
      </w:r>
      <w:r w:rsidRPr="001236BF">
        <w:rPr>
          <w:i/>
          <w:iCs/>
        </w:rPr>
        <w:t>adoración</w:t>
      </w:r>
      <w:r>
        <w:t xml:space="preserve"> a Dios.</w:t>
      </w:r>
      <w:r w:rsidR="001008F4">
        <w:t xml:space="preserve"> El capítulo </w:t>
      </w:r>
      <w:r w:rsidR="001008F4" w:rsidRPr="00A33558">
        <w:rPr>
          <w:b/>
          <w:bCs/>
        </w:rPr>
        <w:t>13</w:t>
      </w:r>
      <w:r w:rsidR="001008F4">
        <w:t xml:space="preserve"> de </w:t>
      </w:r>
      <w:r w:rsidR="001008F4" w:rsidRPr="00A33558">
        <w:rPr>
          <w:b/>
          <w:bCs/>
        </w:rPr>
        <w:t>Romanos</w:t>
      </w:r>
      <w:r w:rsidR="001008F4">
        <w:t xml:space="preserve">, que trata del debido respeto a los poderes civiles por ser delegados de Dios para mantener la convivencia, proteger </w:t>
      </w:r>
      <w:r w:rsidR="00AD4CBE">
        <w:t>la vida de las personas</w:t>
      </w:r>
      <w:r w:rsidR="001008F4">
        <w:t>, las propiedades, etc, cita solamente la segunda tabla de la ley:</w:t>
      </w:r>
    </w:p>
    <w:p w14:paraId="5200F510" w14:textId="67D7EDF6" w:rsidR="001008F4" w:rsidRDefault="001008F4" w:rsidP="00540B47">
      <w:pPr>
        <w:ind w:left="567" w:right="566"/>
        <w:jc w:val="both"/>
      </w:pPr>
      <w:r w:rsidRPr="000932C9">
        <w:rPr>
          <w:color w:val="000099"/>
        </w:rPr>
        <w:t xml:space="preserve">Porque: </w:t>
      </w:r>
      <w:r w:rsidR="000932C9" w:rsidRPr="000932C9">
        <w:rPr>
          <w:color w:val="000099"/>
        </w:rPr>
        <w:t>“</w:t>
      </w:r>
      <w:r w:rsidRPr="000932C9">
        <w:rPr>
          <w:color w:val="000099"/>
        </w:rPr>
        <w:t>No adulterarás, no matarás, no hurtarás, no dirás falso testimonio, no codiciarás</w:t>
      </w:r>
      <w:r w:rsidR="000932C9" w:rsidRPr="000932C9">
        <w:rPr>
          <w:color w:val="000099"/>
        </w:rPr>
        <w:t>”</w:t>
      </w:r>
      <w:r w:rsidRPr="000932C9">
        <w:rPr>
          <w:color w:val="000099"/>
        </w:rPr>
        <w:t xml:space="preserve">, y cualquier otro mandamiento, en esta sentencia se resume: </w:t>
      </w:r>
      <w:r w:rsidR="000932C9" w:rsidRPr="000932C9">
        <w:rPr>
          <w:color w:val="000099"/>
        </w:rPr>
        <w:t>“</w:t>
      </w:r>
      <w:r w:rsidRPr="000932C9">
        <w:rPr>
          <w:color w:val="000099"/>
        </w:rPr>
        <w:t>Amarás a tu prójimo como a ti mismo”</w:t>
      </w:r>
      <w:r w:rsidRPr="001008F4">
        <w:t xml:space="preserve"> </w:t>
      </w:r>
      <w:r>
        <w:t>(</w:t>
      </w:r>
      <w:r w:rsidRPr="000932C9">
        <w:rPr>
          <w:b/>
          <w:bCs/>
        </w:rPr>
        <w:t>Romanos 13:9</w:t>
      </w:r>
      <w:r>
        <w:t>).</w:t>
      </w:r>
    </w:p>
    <w:p w14:paraId="00196BF4" w14:textId="64677F0B" w:rsidR="001008F4" w:rsidRDefault="001008F4" w:rsidP="00540B47">
      <w:pPr>
        <w:jc w:val="both"/>
      </w:pPr>
      <w:r>
        <w:t>E</w:t>
      </w:r>
      <w:r w:rsidR="00954754">
        <w:t>s e</w:t>
      </w:r>
      <w:r>
        <w:t>vidente</w:t>
      </w:r>
      <w:r w:rsidR="00954754">
        <w:t xml:space="preserve"> que la segunda tabla de la ley</w:t>
      </w:r>
      <w:r>
        <w:t xml:space="preserve"> </w:t>
      </w:r>
      <w:r w:rsidR="00954754">
        <w:t xml:space="preserve">supera </w:t>
      </w:r>
      <w:r>
        <w:t>el ámbito</w:t>
      </w:r>
      <w:r w:rsidR="00954754">
        <w:t xml:space="preserve"> de lo civil</w:t>
      </w:r>
      <w:r>
        <w:t>, pero de forma significativa</w:t>
      </w:r>
      <w:r w:rsidR="00954754">
        <w:t>, Pablo</w:t>
      </w:r>
      <w:r>
        <w:t xml:space="preserve"> omite</w:t>
      </w:r>
      <w:r w:rsidR="00954754">
        <w:t xml:space="preserve"> ahí</w:t>
      </w:r>
      <w:r>
        <w:t xml:space="preserve"> la primera</w:t>
      </w:r>
      <w:r w:rsidR="00540B47">
        <w:t xml:space="preserve"> tabla</w:t>
      </w:r>
      <w:r w:rsidR="00CC449F">
        <w:t>:</w:t>
      </w:r>
      <w:r w:rsidR="0094425B">
        <w:t xml:space="preserve"> la que tiene que ver con la adoración, con la relación entre el individuo y Dios</w:t>
      </w:r>
      <w:r>
        <w:t>.</w:t>
      </w:r>
    </w:p>
    <w:p w14:paraId="6614F4A1" w14:textId="2DEA3681" w:rsidR="00007E62" w:rsidRDefault="00007E62" w:rsidP="00540B47">
      <w:pPr>
        <w:jc w:val="both"/>
      </w:pPr>
      <w:r>
        <w:t>El gobierno civil puede castigar el robo y el homicidio</w:t>
      </w:r>
      <w:r w:rsidR="00DD6D51">
        <w:t>, pues</w:t>
      </w:r>
      <w:r>
        <w:t xml:space="preserve"> son delitos civiles</w:t>
      </w:r>
      <w:r w:rsidR="00540B47">
        <w:t xml:space="preserve"> que</w:t>
      </w:r>
      <w:r>
        <w:t xml:space="preserve"> atentan contra</w:t>
      </w:r>
      <w:r w:rsidR="00540B47">
        <w:t xml:space="preserve"> el derecho a la propiedad y a la</w:t>
      </w:r>
      <w:r>
        <w:t xml:space="preserve"> vida</w:t>
      </w:r>
      <w:r w:rsidR="001236BF">
        <w:t>. P</w:t>
      </w:r>
      <w:r>
        <w:t>ero no puede</w:t>
      </w:r>
      <w:r w:rsidR="001236BF">
        <w:t xml:space="preserve"> perseguir ni</w:t>
      </w:r>
      <w:r>
        <w:t xml:space="preserve"> castigar la codicia (que lleva al robo</w:t>
      </w:r>
      <w:r w:rsidR="00A33558">
        <w:t xml:space="preserve"> y al adulterio</w:t>
      </w:r>
      <w:r>
        <w:t>) ni el odio (que lleva al homicidio)</w:t>
      </w:r>
      <w:r w:rsidR="001236BF">
        <w:t xml:space="preserve">, </w:t>
      </w:r>
      <w:r w:rsidR="00E23984">
        <w:t>por la razón de</w:t>
      </w:r>
      <w:r w:rsidR="001236BF">
        <w:t xml:space="preserve"> que n</w:t>
      </w:r>
      <w:r>
        <w:t>ingún ser humano puede conocer</w:t>
      </w:r>
      <w:r w:rsidR="001154EC">
        <w:t xml:space="preserve"> o juzgar</w:t>
      </w:r>
      <w:r>
        <w:t xml:space="preserve"> el corazón de otro ser humano. En la Edad Media, la iglesia-estado (papal) se atribuía</w:t>
      </w:r>
      <w:r w:rsidR="00965F70">
        <w:t xml:space="preserve"> esa prerrogativa. Pronto encontró la manera de averiguar qué había en el corazón de los “herejes”</w:t>
      </w:r>
      <w:r w:rsidR="000041C0">
        <w:t>: l</w:t>
      </w:r>
      <w:r w:rsidR="00965F70">
        <w:t>a persecución, la tortura</w:t>
      </w:r>
      <w:r w:rsidR="001236BF">
        <w:t xml:space="preserve"> y</w:t>
      </w:r>
      <w:r w:rsidR="00965F70">
        <w:t xml:space="preserve"> el martirio</w:t>
      </w:r>
      <w:r w:rsidR="001236BF">
        <w:t xml:space="preserve"> eran una gran ayuda a</w:t>
      </w:r>
      <w:r w:rsidR="00540B47">
        <w:t>l respecto</w:t>
      </w:r>
      <w:r w:rsidR="00965F70">
        <w:t>. Todo eso es</w:t>
      </w:r>
      <w:r w:rsidR="00540B47">
        <w:t xml:space="preserve"> consustancial con</w:t>
      </w:r>
      <w:r w:rsidR="00965F70">
        <w:t xml:space="preserve"> la legislación religiosa</w:t>
      </w:r>
      <w:r w:rsidR="00B2684B">
        <w:t xml:space="preserve">, </w:t>
      </w:r>
      <w:r w:rsidR="00540B47">
        <w:t xml:space="preserve">con </w:t>
      </w:r>
      <w:r w:rsidR="001154EC">
        <w:t>el</w:t>
      </w:r>
      <w:r w:rsidR="00540B47">
        <w:t xml:space="preserve"> establecimiento de</w:t>
      </w:r>
      <w:r w:rsidR="001154EC">
        <w:t xml:space="preserve"> una</w:t>
      </w:r>
      <w:r w:rsidR="00B2684B">
        <w:t xml:space="preserve"> teocracia terrenal</w:t>
      </w:r>
      <w:r w:rsidR="00DE308F">
        <w:t xml:space="preserve">, </w:t>
      </w:r>
      <w:r w:rsidR="009C6BFC">
        <w:t>que es siempre una teocracia sin Dios y contra Dios</w:t>
      </w:r>
      <w:r w:rsidR="00CD06E2">
        <w:t>, inspirada por el enemigo de Dios y nuestro</w:t>
      </w:r>
      <w:r w:rsidR="00965F70">
        <w:t>.</w:t>
      </w:r>
    </w:p>
    <w:p w14:paraId="01EDD6D1" w14:textId="4D2B69A8" w:rsidR="00965F70" w:rsidRDefault="00DD6D51" w:rsidP="00317CB0">
      <w:pPr>
        <w:jc w:val="both"/>
      </w:pPr>
      <w:r>
        <w:t>Ante la de</w:t>
      </w:r>
      <w:r w:rsidR="00317CB0">
        <w:t>cadencia</w:t>
      </w:r>
      <w:r>
        <w:t xml:space="preserve"> moral de la sociedad</w:t>
      </w:r>
      <w:r w:rsidR="00CB0559">
        <w:t xml:space="preserve"> y ante las catástrofes naturales</w:t>
      </w:r>
      <w:r>
        <w:t>, l</w:t>
      </w:r>
      <w:r w:rsidR="00965F70">
        <w:t xml:space="preserve">os moralistas </w:t>
      </w:r>
      <w:r>
        <w:t>proponen</w:t>
      </w:r>
      <w:r w:rsidR="00965F70">
        <w:t xml:space="preserve"> imponer el </w:t>
      </w:r>
      <w:r w:rsidR="002D4013">
        <w:t>“</w:t>
      </w:r>
      <w:r w:rsidR="00965F70">
        <w:t>cristianismo</w:t>
      </w:r>
      <w:r w:rsidR="002D4013">
        <w:t>”</w:t>
      </w:r>
      <w:r w:rsidR="00965F70">
        <w:t>,</w:t>
      </w:r>
      <w:r w:rsidR="002D4013">
        <w:t xml:space="preserve"> </w:t>
      </w:r>
      <w:r w:rsidR="007F4674">
        <w:t>y eso</w:t>
      </w:r>
      <w:r w:rsidR="00965F70">
        <w:t xml:space="preserve"> resulta atractivo para muchos</w:t>
      </w:r>
      <w:r w:rsidR="00E51926">
        <w:t>. P</w:t>
      </w:r>
      <w:r w:rsidR="00965F70">
        <w:t xml:space="preserve">ero la persecución es el seguro resultado </w:t>
      </w:r>
      <w:r w:rsidR="00B2684B">
        <w:t>cuando</w:t>
      </w:r>
      <w:r w:rsidR="00965F70">
        <w:t xml:space="preserve"> “</w:t>
      </w:r>
      <w:r w:rsidR="00965F70" w:rsidRPr="00492519">
        <w:rPr>
          <w:color w:val="000099"/>
        </w:rPr>
        <w:t>César</w:t>
      </w:r>
      <w:r w:rsidR="00965F70">
        <w:t xml:space="preserve">” </w:t>
      </w:r>
      <w:r w:rsidR="002D4013">
        <w:t>se entromet</w:t>
      </w:r>
      <w:r w:rsidR="00B2684B">
        <w:t>e</w:t>
      </w:r>
      <w:r w:rsidR="00965F70">
        <w:t xml:space="preserve"> en</w:t>
      </w:r>
      <w:r w:rsidR="00B2684B">
        <w:t xml:space="preserve"> los</w:t>
      </w:r>
      <w:r w:rsidR="00965F70">
        <w:t xml:space="preserve"> asuntos de Dios.</w:t>
      </w:r>
    </w:p>
    <w:p w14:paraId="71C7A732" w14:textId="2D8A2401" w:rsidR="00965F70" w:rsidRDefault="00965F70" w:rsidP="00E51926">
      <w:pPr>
        <w:jc w:val="both"/>
      </w:pPr>
      <w:r>
        <w:t xml:space="preserve">El problema va más allá de un día de adoración verdadero </w:t>
      </w:r>
      <w:r w:rsidRPr="002D4013">
        <w:rPr>
          <w:i/>
          <w:iCs/>
        </w:rPr>
        <w:t>versus</w:t>
      </w:r>
      <w:r>
        <w:t xml:space="preserve"> un día de adoración falso.</w:t>
      </w:r>
      <w:r w:rsidR="0066678A">
        <w:t xml:space="preserve"> El problema comienza con la imposición, por parte del poder civil, de una ordenanza religiosa.</w:t>
      </w:r>
      <w:r w:rsidR="00157DA6">
        <w:t xml:space="preserve"> O más exactamente</w:t>
      </w:r>
      <w:r w:rsidR="00425E76">
        <w:t>,</w:t>
      </w:r>
      <w:r w:rsidR="00157DA6">
        <w:t xml:space="preserve"> por una institución religiosa recurriendo al poder del estado para imponer un deber religioso</w:t>
      </w:r>
      <w:r w:rsidR="00D02940">
        <w:t xml:space="preserve"> del que ha hecho su “</w:t>
      </w:r>
      <w:r w:rsidR="00D02940" w:rsidRPr="00D02940">
        <w:rPr>
          <w:color w:val="000099"/>
        </w:rPr>
        <w:t>marca</w:t>
      </w:r>
      <w:r w:rsidR="00D02940">
        <w:t>”</w:t>
      </w:r>
      <w:r w:rsidR="00157DA6">
        <w:t>.</w:t>
      </w:r>
    </w:p>
    <w:p w14:paraId="00862DC5" w14:textId="006BD350" w:rsidR="00965F70" w:rsidRDefault="00965F70" w:rsidP="00AB7B90">
      <w:pPr>
        <w:jc w:val="both"/>
      </w:pPr>
      <w:r>
        <w:t xml:space="preserve">¿Qué os parece si el gobierno legislara </w:t>
      </w:r>
      <w:r w:rsidR="002D4013">
        <w:t>que es obligatorio</w:t>
      </w:r>
      <w:r w:rsidR="00AB7B90">
        <w:t xml:space="preserve"> para todos</w:t>
      </w:r>
      <w:r w:rsidR="00575CAD">
        <w:t xml:space="preserve"> </w:t>
      </w:r>
      <w:r w:rsidR="00DE0100">
        <w:t xml:space="preserve">el reposo sabático </w:t>
      </w:r>
      <w:r w:rsidR="00D575E5">
        <w:t>d</w:t>
      </w:r>
      <w:r w:rsidR="00DE0100">
        <w:t>el séptimo día de la semana</w:t>
      </w:r>
      <w:r w:rsidR="00575CAD">
        <w:t>?</w:t>
      </w:r>
      <w:r w:rsidR="002D4013">
        <w:t xml:space="preserve"> ¿Sería</w:t>
      </w:r>
      <w:r w:rsidR="00AB7B90">
        <w:t xml:space="preserve"> eso</w:t>
      </w:r>
      <w:r w:rsidR="002D4013">
        <w:t xml:space="preserve"> cristiano?</w:t>
      </w:r>
      <w:r w:rsidR="00575CAD">
        <w:t xml:space="preserve"> </w:t>
      </w:r>
      <w:r w:rsidR="008D1016">
        <w:t>—</w:t>
      </w:r>
      <w:r w:rsidR="00575CAD">
        <w:t>Eso sería “</w:t>
      </w:r>
      <w:r w:rsidR="00575CAD" w:rsidRPr="00AB7B90">
        <w:rPr>
          <w:color w:val="000099"/>
        </w:rPr>
        <w:t>César</w:t>
      </w:r>
      <w:r w:rsidR="00575CAD">
        <w:t>” irrumpiendo torpemente en el ámbito</w:t>
      </w:r>
      <w:r w:rsidR="001E35C9">
        <w:t xml:space="preserve"> sagrado</w:t>
      </w:r>
      <w:r w:rsidR="00575CAD">
        <w:t xml:space="preserve"> de</w:t>
      </w:r>
      <w:r w:rsidR="00D575E5">
        <w:t xml:space="preserve"> Dios</w:t>
      </w:r>
      <w:r w:rsidR="00575CAD">
        <w:t>.</w:t>
      </w:r>
      <w:r w:rsidR="00DE0100">
        <w:t xml:space="preserve"> El mandamiento ordena </w:t>
      </w:r>
      <w:r w:rsidR="00DE0100" w:rsidRPr="00D575E5">
        <w:rPr>
          <w:i/>
          <w:iCs/>
        </w:rPr>
        <w:t>santificar</w:t>
      </w:r>
      <w:r w:rsidR="00DE0100">
        <w:t xml:space="preserve"> el sábado</w:t>
      </w:r>
      <w:r w:rsidR="007C00A3">
        <w:t>, pero s</w:t>
      </w:r>
      <w:r w:rsidR="00DE0100">
        <w:t xml:space="preserve">ólo Dios puede </w:t>
      </w:r>
      <w:r w:rsidR="00DE0100" w:rsidRPr="00D575E5">
        <w:rPr>
          <w:i/>
          <w:iCs/>
        </w:rPr>
        <w:t>hacer santo</w:t>
      </w:r>
      <w:r w:rsidR="00D575E5">
        <w:t xml:space="preserve"> a</w:t>
      </w:r>
      <w:r w:rsidR="00DE0100">
        <w:t xml:space="preserve"> algo o a alguien. El estado carece</w:t>
      </w:r>
      <w:r w:rsidR="00E4791B">
        <w:t xml:space="preserve"> absolutamente</w:t>
      </w:r>
      <w:r w:rsidR="00DE0100">
        <w:t xml:space="preserve"> de autoridad para tal </w:t>
      </w:r>
      <w:r w:rsidR="00E4791B">
        <w:t>menester</w:t>
      </w:r>
      <w:r w:rsidR="00DE0100">
        <w:t>. Sería confundir lo sagrado con lo común al más alto nivel.</w:t>
      </w:r>
      <w:r w:rsidR="00D575E5">
        <w:t xml:space="preserve"> Sería con</w:t>
      </w:r>
      <w:r w:rsidR="00E4791B">
        <w:t>fundi</w:t>
      </w:r>
      <w:r w:rsidR="00D575E5">
        <w:t xml:space="preserve">r el </w:t>
      </w:r>
      <w:r w:rsidR="00B10344">
        <w:t>s</w:t>
      </w:r>
      <w:r w:rsidR="00D575E5">
        <w:t xml:space="preserve">enado </w:t>
      </w:r>
      <w:r w:rsidR="00E4791B">
        <w:t>con</w:t>
      </w:r>
      <w:r w:rsidR="00D575E5">
        <w:t xml:space="preserve"> un foro de teología</w:t>
      </w:r>
      <w:r w:rsidR="000B3495">
        <w:t>. Se trata d</w:t>
      </w:r>
      <w:r w:rsidR="006E76FC">
        <w:t>el tipo de</w:t>
      </w:r>
      <w:r w:rsidR="00FF7427">
        <w:t xml:space="preserve"> confusión que tanto complace al rey de Babilonia.</w:t>
      </w:r>
    </w:p>
    <w:p w14:paraId="230FA083" w14:textId="0F254C93" w:rsidR="00575CAD" w:rsidRDefault="00575CAD" w:rsidP="00AB7B90">
      <w:pPr>
        <w:jc w:val="both"/>
      </w:pPr>
      <w:r>
        <w:t xml:space="preserve">Al principio del debate para la aprobación de la ley dominical nacional, </w:t>
      </w:r>
      <w:r w:rsidR="000A3762">
        <w:t xml:space="preserve">A.T. </w:t>
      </w:r>
      <w:r w:rsidR="002D4013">
        <w:t xml:space="preserve">Jones </w:t>
      </w:r>
      <w:r w:rsidR="00D575E5">
        <w:t>respondió así</w:t>
      </w:r>
      <w:r w:rsidR="00C26EA4">
        <w:t xml:space="preserve"> al senador Blair</w:t>
      </w:r>
      <w:r w:rsidR="00D575E5">
        <w:t xml:space="preserve">, </w:t>
      </w:r>
      <w:r w:rsidR="00584C09">
        <w:t>principal promotor</w:t>
      </w:r>
      <w:r w:rsidR="00D575E5">
        <w:t xml:space="preserve"> de aquel </w:t>
      </w:r>
      <w:r w:rsidR="00732E36">
        <w:t>proyecto de ley</w:t>
      </w:r>
      <w:r w:rsidR="00151BB0">
        <w:t xml:space="preserve"> (</w:t>
      </w:r>
      <w:r w:rsidR="00325245">
        <w:t xml:space="preserve">a continuación, </w:t>
      </w:r>
      <w:r w:rsidR="00151BB0">
        <w:t xml:space="preserve">extractos de A.T. Jones, </w:t>
      </w:r>
      <w:r w:rsidR="00151BB0" w:rsidRPr="00151BB0">
        <w:rPr>
          <w:i/>
          <w:iCs/>
        </w:rPr>
        <w:t>The National Sunday Law</w:t>
      </w:r>
      <w:r w:rsidR="00151BB0">
        <w:t>, Pacific Press Publishing</w:t>
      </w:r>
      <w:r w:rsidR="00CB191F">
        <w:t>, p. 20-23</w:t>
      </w:r>
      <w:r w:rsidR="00151BB0">
        <w:t xml:space="preserve">; hay una traducción al castellano </w:t>
      </w:r>
      <w:hyperlink r:id="rId15" w:tgtFrame="_blank" w:history="1">
        <w:r w:rsidR="00151BB0" w:rsidRPr="00151BB0">
          <w:rPr>
            <w:rStyle w:val="Hipervnculo"/>
            <w:color w:val="000099"/>
          </w:rPr>
          <w:t>aquí</w:t>
        </w:r>
      </w:hyperlink>
      <w:r w:rsidR="00151BB0">
        <w:t>)</w:t>
      </w:r>
      <w:r w:rsidR="00C26EA4">
        <w:t>:</w:t>
      </w:r>
    </w:p>
    <w:p w14:paraId="70722D82" w14:textId="7B8EFBC8" w:rsidR="00C26EA4" w:rsidRDefault="00C26EA4" w:rsidP="001804A2">
      <w:pPr>
        <w:ind w:left="567" w:hanging="567"/>
      </w:pPr>
      <w:r w:rsidRPr="001804A2">
        <w:rPr>
          <w:i/>
          <w:iCs/>
        </w:rPr>
        <w:t>Jones</w:t>
      </w:r>
      <w:r>
        <w:t>:</w:t>
      </w:r>
      <w:r w:rsidR="001804A2">
        <w:t xml:space="preserve"> </w:t>
      </w:r>
      <w:r>
        <w:t xml:space="preserve">La ley dominical propone legislar respecto al </w:t>
      </w:r>
      <w:r w:rsidR="001A19C3">
        <w:t>“</w:t>
      </w:r>
      <w:r>
        <w:t>día del Señor</w:t>
      </w:r>
      <w:r w:rsidR="001A19C3">
        <w:t>”</w:t>
      </w:r>
      <w:r>
        <w:t xml:space="preserve">. Pero </w:t>
      </w:r>
      <w:r w:rsidR="000A3762">
        <w:t>tratándose d</w:t>
      </w:r>
      <w:r>
        <w:t xml:space="preserve">el día </w:t>
      </w:r>
      <w:r w:rsidRPr="00AB7B90">
        <w:rPr>
          <w:i/>
          <w:iCs/>
        </w:rPr>
        <w:t>del Señor</w:t>
      </w:r>
      <w:r>
        <w:t>, se lo debemos al Señor</w:t>
      </w:r>
      <w:r w:rsidR="007C4163">
        <w:t>;</w:t>
      </w:r>
      <w:r>
        <w:t xml:space="preserve"> no a César.</w:t>
      </w:r>
    </w:p>
    <w:p w14:paraId="4414EF85" w14:textId="3242F3A3" w:rsidR="00C26EA4" w:rsidRDefault="00C26EA4" w:rsidP="001804A2">
      <w:pPr>
        <w:ind w:left="567" w:hanging="567"/>
      </w:pPr>
      <w:r w:rsidRPr="001804A2">
        <w:rPr>
          <w:i/>
          <w:iCs/>
        </w:rPr>
        <w:lastRenderedPageBreak/>
        <w:t>Blair</w:t>
      </w:r>
      <w:r>
        <w:t>:</w:t>
      </w:r>
      <w:r w:rsidR="001804A2">
        <w:t xml:space="preserve"> </w:t>
      </w:r>
      <w:r>
        <w:t>¿</w:t>
      </w:r>
      <w:r w:rsidR="00325245">
        <w:t>Respondería</w:t>
      </w:r>
      <w:r w:rsidR="00CB191F">
        <w:t xml:space="preserve"> adecuada</w:t>
      </w:r>
      <w:r w:rsidR="00325245">
        <w:t>mente a</w:t>
      </w:r>
      <w:r w:rsidR="00CB191F">
        <w:t xml:space="preserve"> su objeción</w:t>
      </w:r>
      <w:r>
        <w:t xml:space="preserve"> </w:t>
      </w:r>
      <w:r w:rsidR="00CB191F">
        <w:t>que</w:t>
      </w:r>
      <w:r>
        <w:t xml:space="preserve"> en lugar de </w:t>
      </w:r>
      <w:r w:rsidR="009066FD">
        <w:t>“</w:t>
      </w:r>
      <w:r>
        <w:t>día del Señor</w:t>
      </w:r>
      <w:r w:rsidR="009066FD">
        <w:t>”</w:t>
      </w:r>
      <w:r>
        <w:t xml:space="preserve"> le llam</w:t>
      </w:r>
      <w:r w:rsidR="00CB191F">
        <w:t>ára</w:t>
      </w:r>
      <w:r w:rsidR="00F37C24">
        <w:t>m</w:t>
      </w:r>
      <w:r>
        <w:t xml:space="preserve">os </w:t>
      </w:r>
      <w:r w:rsidR="009066FD">
        <w:t>“</w:t>
      </w:r>
      <w:r>
        <w:t>domingo</w:t>
      </w:r>
      <w:r w:rsidR="009066FD">
        <w:t>”</w:t>
      </w:r>
      <w:r>
        <w:t>?</w:t>
      </w:r>
    </w:p>
    <w:p w14:paraId="0FA0912D" w14:textId="2D24CE69" w:rsidR="00F37C24" w:rsidRDefault="00C26EA4" w:rsidP="001804A2">
      <w:pPr>
        <w:ind w:left="567" w:hanging="567"/>
      </w:pPr>
      <w:r w:rsidRPr="001804A2">
        <w:rPr>
          <w:i/>
          <w:iCs/>
        </w:rPr>
        <w:t>Jones</w:t>
      </w:r>
      <w:r>
        <w:t>:</w:t>
      </w:r>
      <w:r w:rsidR="001804A2">
        <w:t xml:space="preserve"> </w:t>
      </w:r>
      <w:r>
        <w:t xml:space="preserve">No, dado que el principio subyacente, la única base para el domingo, </w:t>
      </w:r>
      <w:r w:rsidR="007E75EA">
        <w:t xml:space="preserve">es eclesiástica, y la legislación respecto a él sería legislación </w:t>
      </w:r>
      <w:r w:rsidR="00364F19">
        <w:t>eclesiástic</w:t>
      </w:r>
      <w:r w:rsidR="007E75EA">
        <w:t>a…</w:t>
      </w:r>
    </w:p>
    <w:p w14:paraId="7BBBD8F4" w14:textId="73EE93EB" w:rsidR="00F37C24" w:rsidRDefault="007E75EA" w:rsidP="00FF6F8D">
      <w:pPr>
        <w:ind w:left="567" w:right="566"/>
        <w:jc w:val="both"/>
      </w:pPr>
      <w:r>
        <w:t xml:space="preserve">No nos malinterpreten en este punto. Somos adventistas del séptimo día, pero si este proyecto de ley </w:t>
      </w:r>
      <w:r w:rsidR="00C20EC3">
        <w:t>tuviera por fin</w:t>
      </w:r>
      <w:r>
        <w:t xml:space="preserve"> imponer la observancia del séptimo día como día del Señor, </w:t>
      </w:r>
      <w:r w:rsidR="00AE5624">
        <w:t>nos opondríamos a él con la misma determinación con la que lo hacemos ahora, por la razón de que el gobierno civil no tiene nada que ver con aquello que debemos a Dios,</w:t>
      </w:r>
      <w:r w:rsidR="00C20EC3">
        <w:t xml:space="preserve"> con</w:t>
      </w:r>
      <w:r w:rsidR="00AE5624">
        <w:t xml:space="preserve"> </w:t>
      </w:r>
      <w:r w:rsidR="005E2600">
        <w:t>si se</w:t>
      </w:r>
      <w:r w:rsidR="00AE5624">
        <w:t xml:space="preserve"> lo deb</w:t>
      </w:r>
      <w:r w:rsidR="005E2600">
        <w:t>e</w:t>
      </w:r>
      <w:r w:rsidR="00AE5624">
        <w:t xml:space="preserve">mos o no, o </w:t>
      </w:r>
      <w:r w:rsidR="005E2600">
        <w:t>si s</w:t>
      </w:r>
      <w:r w:rsidR="00AE5624">
        <w:t>e lo pag</w:t>
      </w:r>
      <w:r w:rsidR="005E2600">
        <w:t>a</w:t>
      </w:r>
      <w:r w:rsidR="00AE5624">
        <w:t>mos o no</w:t>
      </w:r>
      <w:r w:rsidR="005E2600">
        <w:t>…</w:t>
      </w:r>
    </w:p>
    <w:p w14:paraId="0BC9A042" w14:textId="77777777" w:rsidR="00F37C24" w:rsidRDefault="0036321A" w:rsidP="00FF6F8D">
      <w:pPr>
        <w:ind w:left="567" w:right="566"/>
        <w:jc w:val="both"/>
      </w:pPr>
      <w:r>
        <w:t xml:space="preserve">¿Es lícito dar a César la observancia del día del Señor? Muéstreme el día del Señor… ¿De quién es </w:t>
      </w:r>
      <w:r w:rsidR="00EF185E">
        <w:t>l</w:t>
      </w:r>
      <w:r>
        <w:t>a imagen, y la inscripción? —Evidentemente, del Señor. No</w:t>
      </w:r>
      <w:r w:rsidR="002D4013">
        <w:t xml:space="preserve"> es</w:t>
      </w:r>
      <w:r>
        <w:t xml:space="preserve"> la imagen ni la inscripción de César. No le pertenece. No se le debe a él…</w:t>
      </w:r>
    </w:p>
    <w:p w14:paraId="2D67C7B2" w14:textId="77777777" w:rsidR="00F37C24" w:rsidRDefault="00DB31DB" w:rsidP="00FF6F8D">
      <w:pPr>
        <w:ind w:left="567" w:right="566"/>
        <w:jc w:val="both"/>
      </w:pPr>
      <w:r>
        <w:t>¿Cuál es la imagen e inscripción del día del Señor? El mandamiento del Señor dice: “</w:t>
      </w:r>
      <w:r w:rsidRPr="00FF6F8D">
        <w:rPr>
          <w:color w:val="000099"/>
        </w:rPr>
        <w:t xml:space="preserve">El séptimo día es el sábado </w:t>
      </w:r>
      <w:r w:rsidRPr="00927234">
        <w:rPr>
          <w:i/>
          <w:iCs/>
          <w:color w:val="000099"/>
        </w:rPr>
        <w:t>del Señor tu Dios</w:t>
      </w:r>
      <w:r>
        <w:t>”. Lleva su imagen e inscripción. Le pertenece exclusivamente a él</w:t>
      </w:r>
      <w:r w:rsidR="00EF185E">
        <w:t>…</w:t>
      </w:r>
    </w:p>
    <w:p w14:paraId="275F385A" w14:textId="77777777" w:rsidR="00290C6A" w:rsidRDefault="00290C6A" w:rsidP="00FF6F8D">
      <w:pPr>
        <w:ind w:left="567" w:right="566"/>
        <w:jc w:val="both"/>
      </w:pPr>
      <w:r>
        <w:t>C</w:t>
      </w:r>
      <w:r w:rsidR="0078385A">
        <w:t>ualquier poder que se atribuya la prerrogativa de castigar al hombre por no querer pagar a Dios lo que es de Dios, se coloca en el lugar de Dios. El gobierno que pretenda actuar así, lo hace en contra de la palabra de Cristo, por consiguiente, es anticristiano…</w:t>
      </w:r>
    </w:p>
    <w:p w14:paraId="2CFD0825" w14:textId="720BB701" w:rsidR="0078385A" w:rsidRDefault="00290C6A" w:rsidP="00FF6F8D">
      <w:pPr>
        <w:ind w:left="567" w:right="566"/>
        <w:jc w:val="both"/>
      </w:pPr>
      <w:r>
        <w:t>E</w:t>
      </w:r>
      <w:r w:rsidR="0078385A">
        <w:t>staríamos igualmente en contra de una</w:t>
      </w:r>
      <w:r w:rsidR="002D462B">
        <w:t xml:space="preserve"> propuesta de</w:t>
      </w:r>
      <w:r w:rsidR="0078385A">
        <w:t xml:space="preserve"> ley </w:t>
      </w:r>
      <w:r w:rsidR="006517D9">
        <w:t>relativa a</w:t>
      </w:r>
      <w:r w:rsidR="002D462B">
        <w:t xml:space="preserve">l sábado, ya que </w:t>
      </w:r>
      <w:r>
        <w:t>eso</w:t>
      </w:r>
      <w:r w:rsidR="002D462B">
        <w:t xml:space="preserve"> sería igualmente anticristian</w:t>
      </w:r>
      <w:r>
        <w:t>o</w:t>
      </w:r>
      <w:r w:rsidR="002D462B">
        <w:t>.</w:t>
      </w:r>
    </w:p>
    <w:p w14:paraId="6C66780A" w14:textId="2196E3F5" w:rsidR="007052CB" w:rsidRDefault="007052CB" w:rsidP="00DD1F99">
      <w:pPr>
        <w:jc w:val="both"/>
      </w:pPr>
      <w:r>
        <w:t xml:space="preserve">Es importante dar a ese </w:t>
      </w:r>
      <w:r w:rsidR="001325E0">
        <w:t>asunt</w:t>
      </w:r>
      <w:r>
        <w:t xml:space="preserve">o la importancia </w:t>
      </w:r>
      <w:r w:rsidR="00F541BD">
        <w:t>debida</w:t>
      </w:r>
      <w:r>
        <w:t xml:space="preserve">. Cuando </w:t>
      </w:r>
      <w:r w:rsidRPr="00F541BD">
        <w:rPr>
          <w:b/>
          <w:bCs/>
        </w:rPr>
        <w:t>Apocalipsis 13:3</w:t>
      </w:r>
      <w:r>
        <w:t xml:space="preserve"> describe la herida mortal que recibió el papado en 1798, añade algo muy revelador respecto al poder civil y la iglesia. </w:t>
      </w:r>
      <w:r w:rsidR="001650A0">
        <w:t>Tras las invasiones bárbaras</w:t>
      </w:r>
      <w:r w:rsidR="00941083">
        <w:t>,</w:t>
      </w:r>
      <w:r w:rsidR="001650A0">
        <w:t xml:space="preserve"> e</w:t>
      </w:r>
      <w:r>
        <w:t xml:space="preserve">l primer país que se </w:t>
      </w:r>
      <w:r w:rsidR="005A7ACD">
        <w:t>convirtió</w:t>
      </w:r>
      <w:r>
        <w:t xml:space="preserve"> al catolicismo </w:t>
      </w:r>
      <w:r w:rsidR="001650A0">
        <w:t xml:space="preserve">fue </w:t>
      </w:r>
      <w:r>
        <w:t>Francia</w:t>
      </w:r>
      <w:r w:rsidR="000C0CC0">
        <w:t xml:space="preserve"> </w:t>
      </w:r>
      <w:r w:rsidR="001650A0">
        <w:t>—</w:t>
      </w:r>
      <w:r w:rsidR="000C0CC0">
        <w:t xml:space="preserve">los </w:t>
      </w:r>
      <w:r w:rsidR="00674064">
        <w:rPr>
          <w:noProof/>
        </w:rPr>
        <w:drawing>
          <wp:anchor distT="0" distB="0" distL="114300" distR="114300" simplePos="0" relativeHeight="251663360" behindDoc="0" locked="0" layoutInCell="1" allowOverlap="1" wp14:anchorId="4F3E46C2" wp14:editId="510194F3">
            <wp:simplePos x="0" y="0"/>
            <wp:positionH relativeFrom="column">
              <wp:posOffset>3895725</wp:posOffset>
            </wp:positionH>
            <wp:positionV relativeFrom="paragraph">
              <wp:posOffset>24130</wp:posOffset>
            </wp:positionV>
            <wp:extent cx="1513205" cy="1623060"/>
            <wp:effectExtent l="0" t="0" r="0" b="0"/>
            <wp:wrapSquare wrapText="bothSides"/>
            <wp:docPr id="7" name="Imagen 7" descr="Un grupo de personas de pie con bicicle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Un grupo de personas de pie con bicicleta&#10;&#10;Descripción generada automáticament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13205" cy="1623060"/>
                    </a:xfrm>
                    <a:prstGeom prst="rect">
                      <a:avLst/>
                    </a:prstGeom>
                  </pic:spPr>
                </pic:pic>
              </a:graphicData>
            </a:graphic>
            <wp14:sizeRelH relativeFrom="margin">
              <wp14:pctWidth>0</wp14:pctWidth>
            </wp14:sizeRelH>
            <wp14:sizeRelV relativeFrom="margin">
              <wp14:pctHeight>0</wp14:pctHeight>
            </wp14:sizeRelV>
          </wp:anchor>
        </w:drawing>
      </w:r>
      <w:r w:rsidR="003768FD">
        <w:t>francos</w:t>
      </w:r>
      <w:r w:rsidR="001650A0">
        <w:t>— (</w:t>
      </w:r>
      <w:r>
        <w:t>Clovis</w:t>
      </w:r>
      <w:r w:rsidR="003768FD">
        <w:t>, año 498</w:t>
      </w:r>
      <w:r>
        <w:t>)</w:t>
      </w:r>
      <w:r w:rsidR="001650A0">
        <w:t>.</w:t>
      </w:r>
      <w:r w:rsidR="003768FD" w:rsidRPr="003768FD">
        <w:t xml:space="preserve"> </w:t>
      </w:r>
      <w:r w:rsidR="001650A0">
        <w:t>U</w:t>
      </w:r>
      <w:r w:rsidR="003768FD">
        <w:t>nos 1.</w:t>
      </w:r>
      <w:r w:rsidR="009879A7">
        <w:t>30</w:t>
      </w:r>
      <w:r w:rsidR="003768FD">
        <w:t>0 años más tarde,</w:t>
      </w:r>
      <w:r>
        <w:t xml:space="preserve"> en la época de Napoleón</w:t>
      </w:r>
      <w:r w:rsidR="003768FD">
        <w:t>,</w:t>
      </w:r>
      <w:r w:rsidR="0074657B">
        <w:t xml:space="preserve"> </w:t>
      </w:r>
      <w:r w:rsidR="001650A0">
        <w:t xml:space="preserve">el general Berthier </w:t>
      </w:r>
      <w:r w:rsidR="0063374A">
        <w:t xml:space="preserve">tomó preso al papa Pío VI y decretó el fin de su reinado. Así lo </w:t>
      </w:r>
      <w:r w:rsidR="00A9500C">
        <w:t>expresa</w:t>
      </w:r>
      <w:r w:rsidR="0063374A">
        <w:t xml:space="preserve"> la </w:t>
      </w:r>
      <w:r w:rsidR="00067690">
        <w:t>profecía</w:t>
      </w:r>
      <w:r w:rsidR="0063374A">
        <w:t>:</w:t>
      </w:r>
    </w:p>
    <w:p w14:paraId="6615D113" w14:textId="460F7D9E" w:rsidR="0063374A" w:rsidRDefault="0063374A" w:rsidP="009D3259">
      <w:pPr>
        <w:ind w:left="567" w:right="566"/>
        <w:jc w:val="both"/>
      </w:pPr>
      <w:r w:rsidRPr="009D3259">
        <w:rPr>
          <w:color w:val="000099"/>
        </w:rPr>
        <w:t xml:space="preserve">Si alguno lleva en cautividad, a cautividad irá. Si alguno mata a </w:t>
      </w:r>
      <w:r w:rsidRPr="001C02CD">
        <w:rPr>
          <w:color w:val="000099"/>
        </w:rPr>
        <w:t>espada</w:t>
      </w:r>
      <w:r w:rsidRPr="009D3259">
        <w:rPr>
          <w:color w:val="000099"/>
        </w:rPr>
        <w:t xml:space="preserve">, a </w:t>
      </w:r>
      <w:r w:rsidRPr="001C02CD">
        <w:rPr>
          <w:color w:val="000099"/>
        </w:rPr>
        <w:t>espada</w:t>
      </w:r>
      <w:r w:rsidRPr="009D3259">
        <w:rPr>
          <w:color w:val="000099"/>
        </w:rPr>
        <w:t xml:space="preserve"> será muerto</w:t>
      </w:r>
      <w:r>
        <w:t xml:space="preserve"> (</w:t>
      </w:r>
      <w:r w:rsidRPr="0063374A">
        <w:rPr>
          <w:b/>
          <w:bCs/>
        </w:rPr>
        <w:t>Apocalipsis 13:10</w:t>
      </w:r>
      <w:r w:rsidR="00C75580" w:rsidRPr="00C75580">
        <w:t>; ver también vers.</w:t>
      </w:r>
      <w:r w:rsidR="00C75580">
        <w:rPr>
          <w:b/>
          <w:bCs/>
        </w:rPr>
        <w:t xml:space="preserve"> 14</w:t>
      </w:r>
      <w:r>
        <w:t>).</w:t>
      </w:r>
    </w:p>
    <w:p w14:paraId="61B91792" w14:textId="30FBE368" w:rsidR="0063374A" w:rsidRDefault="0063374A" w:rsidP="00DD1F99">
      <w:pPr>
        <w:jc w:val="both"/>
      </w:pPr>
      <w:r>
        <w:t>El último de una dinastía de papas que habían llevado en cautividad</w:t>
      </w:r>
      <w:r w:rsidR="001650A0">
        <w:t>,</w:t>
      </w:r>
      <w:r>
        <w:t xml:space="preserve"> </w:t>
      </w:r>
      <w:r w:rsidR="00FA11E6">
        <w:t>fue</w:t>
      </w:r>
      <w:r>
        <w:t xml:space="preserve"> llevado</w:t>
      </w:r>
      <w:r w:rsidR="00105035">
        <w:t xml:space="preserve"> él mismo</w:t>
      </w:r>
      <w:r>
        <w:t xml:space="preserve"> cautivo a Francia (Val</w:t>
      </w:r>
      <w:r w:rsidR="00105035">
        <w:t>e</w:t>
      </w:r>
      <w:r>
        <w:t>nce), donde moriría en el exilio. Leemos “</w:t>
      </w:r>
      <w:r w:rsidRPr="00854668">
        <w:rPr>
          <w:color w:val="000099"/>
        </w:rPr>
        <w:t xml:space="preserve">si alguno mata </w:t>
      </w:r>
      <w:r w:rsidRPr="001C02CD">
        <w:rPr>
          <w:i/>
          <w:iCs/>
          <w:color w:val="000099"/>
        </w:rPr>
        <w:t>a espada</w:t>
      </w:r>
      <w:r>
        <w:t>”. ¿Qué significa la “</w:t>
      </w:r>
      <w:r w:rsidRPr="0063374A">
        <w:rPr>
          <w:color w:val="000099"/>
        </w:rPr>
        <w:t>espada</w:t>
      </w:r>
      <w:r>
        <w:t>”</w:t>
      </w:r>
      <w:r w:rsidR="001944FA">
        <w:t xml:space="preserve"> </w:t>
      </w:r>
      <w:r w:rsidR="00ED6B88">
        <w:t>(</w:t>
      </w:r>
      <w:r w:rsidR="001944FA">
        <w:t xml:space="preserve">griego: </w:t>
      </w:r>
      <w:r w:rsidR="001944FA" w:rsidRPr="003B162E">
        <w:rPr>
          <w:rFonts w:ascii="Courier New" w:hAnsi="Courier New" w:cs="Courier New"/>
          <w:b/>
          <w:bCs/>
          <w:i/>
          <w:iCs/>
        </w:rPr>
        <w:t>machaira</w:t>
      </w:r>
      <w:r w:rsidR="00ED6B88" w:rsidRPr="00ED6B88">
        <w:rPr>
          <w:rFonts w:ascii="Courier New" w:hAnsi="Courier New" w:cs="Courier New"/>
        </w:rPr>
        <w:t>)</w:t>
      </w:r>
      <w:r>
        <w:t xml:space="preserve">? —Es el </w:t>
      </w:r>
      <w:r w:rsidRPr="00854668">
        <w:rPr>
          <w:i/>
          <w:iCs/>
        </w:rPr>
        <w:t>poder civil</w:t>
      </w:r>
      <w:r>
        <w:t xml:space="preserve"> que tomó preso al papa</w:t>
      </w:r>
      <w:r w:rsidR="00ED6B88">
        <w:t>:</w:t>
      </w:r>
      <w:r>
        <w:t xml:space="preserve"> el</w:t>
      </w:r>
      <w:r w:rsidR="00854668">
        <w:t xml:space="preserve"> mismo</w:t>
      </w:r>
      <w:r>
        <w:t xml:space="preserve"> poder civil al que había recurrido el papado</w:t>
      </w:r>
      <w:r w:rsidR="001C02CD" w:rsidRPr="001C02CD">
        <w:t xml:space="preserve"> </w:t>
      </w:r>
      <w:r w:rsidR="001C02CD">
        <w:t>durante siglos</w:t>
      </w:r>
      <w:r>
        <w:t xml:space="preserve"> para forzar las conciencias y para perseguir</w:t>
      </w:r>
      <w:r w:rsidR="00436F16">
        <w:t xml:space="preserve"> hasta la muerte</w:t>
      </w:r>
      <w:r>
        <w:t>.</w:t>
      </w:r>
    </w:p>
    <w:p w14:paraId="4A9250B8" w14:textId="463C5565" w:rsidR="009D3259" w:rsidRDefault="00C20344" w:rsidP="00C20344">
      <w:pPr>
        <w:ind w:left="567" w:right="566"/>
        <w:jc w:val="both"/>
      </w:pPr>
      <w:r w:rsidRPr="00C20344">
        <w:rPr>
          <w:color w:val="000099"/>
        </w:rPr>
        <w:lastRenderedPageBreak/>
        <w:t>¿Quieres, pues, no temer la autoridad? Haz lo bueno y serás alabado por ella, porque está al servicio de Dios para tu bien. Pero si haces lo malo, teme, porque no en vano lleva la ESPADA</w:t>
      </w:r>
      <w:r w:rsidR="003B162E">
        <w:rPr>
          <w:color w:val="000099"/>
        </w:rPr>
        <w:t xml:space="preserve"> </w:t>
      </w:r>
      <w:r w:rsidR="003B162E" w:rsidRPr="003B162E">
        <w:rPr>
          <w:color w:val="000000" w:themeColor="text1"/>
        </w:rPr>
        <w:t xml:space="preserve">[griego: </w:t>
      </w:r>
      <w:r w:rsidR="003B162E" w:rsidRPr="003B162E">
        <w:rPr>
          <w:rFonts w:ascii="Courier New" w:hAnsi="Courier New" w:cs="Courier New"/>
          <w:b/>
          <w:bCs/>
          <w:i/>
          <w:iCs/>
          <w:color w:val="000000" w:themeColor="text1"/>
        </w:rPr>
        <w:t>machaira</w:t>
      </w:r>
      <w:r w:rsidR="003B162E" w:rsidRPr="003B162E">
        <w:rPr>
          <w:color w:val="000000" w:themeColor="text1"/>
        </w:rPr>
        <w:t>]</w:t>
      </w:r>
      <w:r w:rsidRPr="00C20344">
        <w:rPr>
          <w:color w:val="000099"/>
        </w:rPr>
        <w:t>, pues está al servicio de Dios para hacer justicia y para castigar al que hace lo malo</w:t>
      </w:r>
      <w:r w:rsidRPr="00C20344">
        <w:t xml:space="preserve"> </w:t>
      </w:r>
      <w:r>
        <w:t>(</w:t>
      </w:r>
      <w:r w:rsidRPr="00C20344">
        <w:rPr>
          <w:b/>
          <w:bCs/>
        </w:rPr>
        <w:t>Romanos 13:3-4</w:t>
      </w:r>
      <w:r>
        <w:t>).</w:t>
      </w:r>
    </w:p>
    <w:p w14:paraId="2C3BB84B" w14:textId="796DE6B0" w:rsidR="00C20344" w:rsidRDefault="00D758FA" w:rsidP="00DD1F99">
      <w:pPr>
        <w:jc w:val="both"/>
      </w:pPr>
      <w:r>
        <w:t>Por “</w:t>
      </w:r>
      <w:r w:rsidRPr="00D758FA">
        <w:rPr>
          <w:color w:val="000099"/>
        </w:rPr>
        <w:t>espada</w:t>
      </w:r>
      <w:r>
        <w:t>”</w:t>
      </w:r>
      <w:r w:rsidR="005A7ACD">
        <w:t>,</w:t>
      </w:r>
      <w:r>
        <w:t xml:space="preserve"> </w:t>
      </w:r>
      <w:r w:rsidR="00C20344">
        <w:t>Pablo</w:t>
      </w:r>
      <w:r>
        <w:t xml:space="preserve"> se refiere ahí al poder civil. N</w:t>
      </w:r>
      <w:r w:rsidR="00C20344">
        <w:t xml:space="preserve">os amonesta a sujetarnos </w:t>
      </w:r>
      <w:r>
        <w:t>a ese</w:t>
      </w:r>
      <w:r w:rsidR="00C20344">
        <w:t xml:space="preserve"> poder como autoridad delegada de Dios,</w:t>
      </w:r>
      <w:r w:rsidR="007146C1">
        <w:t xml:space="preserve"> </w:t>
      </w:r>
      <w:r w:rsidR="00ED6B88">
        <w:t xml:space="preserve">y lo presenta </w:t>
      </w:r>
      <w:r w:rsidR="007146C1">
        <w:t>como un asunto de conciencia</w:t>
      </w:r>
      <w:r w:rsidR="005F2996">
        <w:t>;</w:t>
      </w:r>
      <w:r w:rsidR="007146C1">
        <w:t xml:space="preserve"> no sólo de conveniencia. Per</w:t>
      </w:r>
      <w:r w:rsidR="00C20344">
        <w:t>o sólo</w:t>
      </w:r>
      <w:r w:rsidR="007146C1">
        <w:t xml:space="preserve"> le debemos obediencia</w:t>
      </w:r>
      <w:r w:rsidR="00C20344">
        <w:t xml:space="preserve"> en el ámbito civil</w:t>
      </w:r>
      <w:r w:rsidR="005A7ACD">
        <w:t>. E</w:t>
      </w:r>
      <w:r w:rsidR="00ED6B88">
        <w:t>se es el ámbito de su “</w:t>
      </w:r>
      <w:r w:rsidR="00ED6B88" w:rsidRPr="00ED6B88">
        <w:rPr>
          <w:color w:val="000099"/>
        </w:rPr>
        <w:t>autoridad</w:t>
      </w:r>
      <w:r w:rsidR="00ED6B88">
        <w:t>”</w:t>
      </w:r>
      <w:r w:rsidR="00C20344">
        <w:t>. No</w:t>
      </w:r>
      <w:r w:rsidR="00A00A86">
        <w:t xml:space="preserve"> le debemos obediencia</w:t>
      </w:r>
      <w:r w:rsidR="00C20344">
        <w:t xml:space="preserve"> en el</w:t>
      </w:r>
      <w:r w:rsidR="00A00A86">
        <w:t xml:space="preserve"> ámbito</w:t>
      </w:r>
      <w:r w:rsidR="00C20344">
        <w:t xml:space="preserve"> religioso</w:t>
      </w:r>
      <w:r w:rsidR="007146C1">
        <w:t>, en el que nuestros deberes (si se les puede llamar así) pertenecen a Dios en exclusiva</w:t>
      </w:r>
      <w:r w:rsidR="00C20344">
        <w:t>.</w:t>
      </w:r>
    </w:p>
    <w:p w14:paraId="7E528E5B" w14:textId="17109335" w:rsidR="00FF12A0" w:rsidRDefault="00FF12A0" w:rsidP="00DD1F99">
      <w:pPr>
        <w:jc w:val="both"/>
      </w:pPr>
      <w:r>
        <w:t>La unión de iglesia y estado no es un</w:t>
      </w:r>
      <w:r w:rsidR="00654B8C">
        <w:t>a característica exclusiva de</w:t>
      </w:r>
      <w:r>
        <w:t xml:space="preserve">l papado </w:t>
      </w:r>
      <w:r w:rsidR="00F75B76">
        <w:t>e</w:t>
      </w:r>
      <w:r w:rsidR="00FB4DBC">
        <w:t>n</w:t>
      </w:r>
      <w:r>
        <w:t xml:space="preserve"> la Edad Media. </w:t>
      </w:r>
      <w:r w:rsidR="008C4B06">
        <w:t>E</w:t>
      </w:r>
      <w:r w:rsidR="002D462B">
        <w:t xml:space="preserve">n las naciones paganas también se dio </w:t>
      </w:r>
      <w:r>
        <w:t>—</w:t>
      </w:r>
      <w:r w:rsidR="002D462B">
        <w:t>y se da</w:t>
      </w:r>
      <w:r>
        <w:t>—</w:t>
      </w:r>
      <w:r w:rsidR="002D462B">
        <w:t xml:space="preserve"> la religión de estado, la unión de iglesia</w:t>
      </w:r>
      <w:r>
        <w:t xml:space="preserve"> y </w:t>
      </w:r>
      <w:r w:rsidR="002D462B">
        <w:t>estado.</w:t>
      </w:r>
    </w:p>
    <w:p w14:paraId="25937F9C" w14:textId="5A947F5A" w:rsidR="002D462B" w:rsidRDefault="002D462B" w:rsidP="00DD1F99">
      <w:pPr>
        <w:jc w:val="both"/>
      </w:pPr>
      <w:r>
        <w:t xml:space="preserve">Pero </w:t>
      </w:r>
      <w:r w:rsidR="00DD1F99">
        <w:t>hay una</w:t>
      </w:r>
      <w:r w:rsidR="00F75B76" w:rsidRPr="00F75B76">
        <w:t xml:space="preserve"> </w:t>
      </w:r>
      <w:r w:rsidR="00F75B76">
        <w:t>diferencia</w:t>
      </w:r>
      <w:r w:rsidR="00DD1F99">
        <w:t xml:space="preserve"> importante</w:t>
      </w:r>
      <w:r>
        <w:t xml:space="preserve"> </w:t>
      </w:r>
      <w:r w:rsidR="00DD1F99">
        <w:t>respecto a</w:t>
      </w:r>
      <w:r>
        <w:t xml:space="preserve"> lo que ocurre </w:t>
      </w:r>
      <w:r w:rsidR="0081144A">
        <w:t xml:space="preserve">con </w:t>
      </w:r>
      <w:r>
        <w:t>el falso cristianismo en la teocracia</w:t>
      </w:r>
      <w:r w:rsidR="00366BEE">
        <w:t xml:space="preserve"> que</w:t>
      </w:r>
      <w:r w:rsidR="008C4B06">
        <w:t xml:space="preserve"> ostentó y que</w:t>
      </w:r>
      <w:r w:rsidR="00366BEE">
        <w:t xml:space="preserve"> pretende</w:t>
      </w:r>
      <w:r w:rsidR="008C4B06">
        <w:t xml:space="preserve"> recuperar</w:t>
      </w:r>
      <w:r w:rsidR="00366BEE">
        <w:t xml:space="preserve"> la Roma papal</w:t>
      </w:r>
      <w:r w:rsidR="004A6AF3">
        <w:t>. E</w:t>
      </w:r>
      <w:r>
        <w:t>n el caso de las naciones paganas</w:t>
      </w:r>
      <w:r w:rsidR="0025271E">
        <w:t xml:space="preserve"> —</w:t>
      </w:r>
      <w:r w:rsidR="0005400E">
        <w:t>y eso incluye</w:t>
      </w:r>
      <w:r w:rsidR="00AA79E7">
        <w:t xml:space="preserve"> a</w:t>
      </w:r>
      <w:r w:rsidR="0005400E">
        <w:t xml:space="preserve"> la Roma</w:t>
      </w:r>
      <w:r w:rsidR="00DD1F99">
        <w:t xml:space="preserve"> pagana imperial</w:t>
      </w:r>
      <w:r w:rsidR="0025271E">
        <w:t>—</w:t>
      </w:r>
      <w:r>
        <w:t xml:space="preserve"> es </w:t>
      </w:r>
      <w:r w:rsidRPr="00DE7D7C">
        <w:rPr>
          <w:i/>
          <w:iCs/>
        </w:rPr>
        <w:t>el estado</w:t>
      </w:r>
      <w:r>
        <w:t xml:space="preserve"> quien gobierna por encima de la iglesia</w:t>
      </w:r>
      <w:r w:rsidR="0025271E">
        <w:t xml:space="preserve">, que le es subordinada. Pero </w:t>
      </w:r>
      <w:r>
        <w:t xml:space="preserve">en </w:t>
      </w:r>
      <w:r w:rsidR="00AB1F94">
        <w:t xml:space="preserve">la teocracia terrenal que </w:t>
      </w:r>
      <w:r w:rsidR="00DE7D7C">
        <w:t>fue</w:t>
      </w:r>
      <w:r w:rsidR="00AB1F94">
        <w:t xml:space="preserve"> el papado </w:t>
      </w:r>
      <w:r w:rsidR="0005400E">
        <w:t xml:space="preserve">durante los 1260 años </w:t>
      </w:r>
      <w:r w:rsidR="008C4B06">
        <w:t>—</w:t>
      </w:r>
      <w:r w:rsidR="0081144A">
        <w:t>a</w:t>
      </w:r>
      <w:r w:rsidR="00AB1F94">
        <w:t>ntes de sufrir la herida mortal</w:t>
      </w:r>
      <w:r w:rsidR="008C4B06">
        <w:t>—</w:t>
      </w:r>
      <w:r w:rsidR="00116316">
        <w:t>,</w:t>
      </w:r>
      <w:r w:rsidR="0081144A">
        <w:t xml:space="preserve"> y</w:t>
      </w:r>
      <w:r w:rsidR="00116316">
        <w:t xml:space="preserve"> también en la que</w:t>
      </w:r>
      <w:r w:rsidR="0081144A">
        <w:t xml:space="preserve"> </w:t>
      </w:r>
      <w:r w:rsidR="0005400E">
        <w:t>nuevamente</w:t>
      </w:r>
      <w:r w:rsidR="00DE7D7C">
        <w:t xml:space="preserve"> </w:t>
      </w:r>
      <w:r w:rsidR="00116316">
        <w:t xml:space="preserve">va a </w:t>
      </w:r>
      <w:r w:rsidR="004A6AF3">
        <w:t>instaurarse</w:t>
      </w:r>
      <w:r w:rsidR="0005400E">
        <w:t xml:space="preserve"> </w:t>
      </w:r>
      <w:r w:rsidR="0081144A">
        <w:t>una vez que</w:t>
      </w:r>
      <w:r w:rsidR="00DD1F99">
        <w:t xml:space="preserve"> esa herida</w:t>
      </w:r>
      <w:r w:rsidR="0081144A">
        <w:t xml:space="preserve"> haya sido sanada</w:t>
      </w:r>
      <w:r w:rsidR="00AB1F94">
        <w:t xml:space="preserve">, </w:t>
      </w:r>
      <w:r w:rsidR="00DE7D7C" w:rsidRPr="00DE7D7C">
        <w:rPr>
          <w:i/>
          <w:iCs/>
        </w:rPr>
        <w:t>es la iglesia</w:t>
      </w:r>
      <w:r w:rsidR="00AB1F94">
        <w:t xml:space="preserve"> la que dicta al estado</w:t>
      </w:r>
      <w:r w:rsidR="0025271E">
        <w:t xml:space="preserve">, que </w:t>
      </w:r>
      <w:r w:rsidR="008C4B06">
        <w:t>queda</w:t>
      </w:r>
      <w:r w:rsidR="0025271E">
        <w:t xml:space="preserve"> subordina</w:t>
      </w:r>
      <w:r w:rsidR="008C4B06">
        <w:t>do</w:t>
      </w:r>
      <w:r w:rsidR="0025271E">
        <w:t xml:space="preserve"> a </w:t>
      </w:r>
      <w:r w:rsidR="00F6125E">
        <w:t>los deseos de ella</w:t>
      </w:r>
      <w:r w:rsidR="00AB1F94">
        <w:t>.</w:t>
      </w:r>
    </w:p>
    <w:p w14:paraId="52111672" w14:textId="741DA569" w:rsidR="00C62A06" w:rsidRDefault="004E63CA" w:rsidP="00DD1F99">
      <w:pPr>
        <w:jc w:val="both"/>
      </w:pPr>
      <w:r>
        <w:t xml:space="preserve">Sería maravilloso que nuestros representantes a nivel mundial, los </w:t>
      </w:r>
      <w:r w:rsidR="00864155">
        <w:t>responsabl</w:t>
      </w:r>
      <w:r>
        <w:t xml:space="preserve">es del departamento de libertad religiosa, tuvieran la misma claridad de ideas </w:t>
      </w:r>
      <w:r w:rsidR="00864155">
        <w:t>de</w:t>
      </w:r>
      <w:r>
        <w:t xml:space="preserve"> A.T. Jones. </w:t>
      </w:r>
      <w:r w:rsidR="00054672">
        <w:t>P</w:t>
      </w:r>
      <w:r>
        <w:t>asar desapercibidos o mostrarnos como un</w:t>
      </w:r>
      <w:r w:rsidR="00864155">
        <w:t>a</w:t>
      </w:r>
      <w:r>
        <w:t xml:space="preserve"> más entre las otras denominaciones no </w:t>
      </w:r>
      <w:r w:rsidR="00074E76">
        <w:t>fue</w:t>
      </w:r>
      <w:r>
        <w:t xml:space="preserve"> en aquella época el objetivo del departamento de libertad religiosa.</w:t>
      </w:r>
      <w:r w:rsidR="00C62A06">
        <w:t xml:space="preserve"> Libertad religiosa no significaba entonces ecumenismo</w:t>
      </w:r>
      <w:r w:rsidR="00620485">
        <w:t>; a</w:t>
      </w:r>
      <w:r w:rsidR="00C62A06">
        <w:t>l menos, no para A.T. Jones</w:t>
      </w:r>
      <w:r w:rsidR="00C313BB">
        <w:t xml:space="preserve">, presidente del comité </w:t>
      </w:r>
      <w:r w:rsidR="0073092F">
        <w:t>correspondiente</w:t>
      </w:r>
      <w:r w:rsidR="00C62A06">
        <w:t xml:space="preserve">, quien tuvo que hacer frente a una oposición interna </w:t>
      </w:r>
      <w:r w:rsidR="00672CE0">
        <w:t>que proponía eliminar las referencias al sábado y a</w:t>
      </w:r>
      <w:r w:rsidR="0016029F">
        <w:t xml:space="preserve"> la</w:t>
      </w:r>
      <w:r w:rsidR="00672CE0">
        <w:t xml:space="preserve"> “Iglesia Adventista del Séptimo Día”</w:t>
      </w:r>
      <w:r w:rsidR="00864155">
        <w:t xml:space="preserve"> a fin de</w:t>
      </w:r>
      <w:r w:rsidR="00672CE0">
        <w:t xml:space="preserve"> concitar el apoyo de organizaciones externas</w:t>
      </w:r>
      <w:r w:rsidR="00C62A06">
        <w:t>.</w:t>
      </w:r>
      <w:r w:rsidR="00672CE0">
        <w:t xml:space="preserve"> Tanto él como E.J. Waggoner, editores de nuestra revista de libertad religiosa </w:t>
      </w:r>
      <w:r w:rsidR="00672CE0" w:rsidRPr="00672CE0">
        <w:rPr>
          <w:i/>
          <w:iCs/>
        </w:rPr>
        <w:t>The Sentinel</w:t>
      </w:r>
      <w:r w:rsidR="00672CE0">
        <w:t>, tuvieron que luchar contra un antagonismo tanto externo como interno.</w:t>
      </w:r>
      <w:r w:rsidR="00720825">
        <w:t xml:space="preserve"> Y es</w:t>
      </w:r>
      <w:r w:rsidR="007A74B8">
        <w:t>o mientras la</w:t>
      </w:r>
      <w:r w:rsidR="00720825">
        <w:t xml:space="preserve"> revista recib</w:t>
      </w:r>
      <w:r w:rsidR="007A74B8">
        <w:t>ía</w:t>
      </w:r>
      <w:r w:rsidR="00720825">
        <w:t xml:space="preserve"> las mayores declaraciones de apoyo por parte de Ellen White.</w:t>
      </w:r>
    </w:p>
    <w:p w14:paraId="3648B3A3" w14:textId="0EC4840A" w:rsidR="000A639C" w:rsidRDefault="00C62A06" w:rsidP="00DD1F99">
      <w:pPr>
        <w:jc w:val="both"/>
      </w:pPr>
      <w:r>
        <w:t>El hecho de que el Señor de</w:t>
      </w:r>
      <w:r w:rsidR="0073092F">
        <w:t>rro</w:t>
      </w:r>
      <w:r>
        <w:t>tara</w:t>
      </w:r>
      <w:r w:rsidR="0073092F" w:rsidRPr="0073092F">
        <w:t xml:space="preserve"> </w:t>
      </w:r>
      <w:r w:rsidR="0073092F">
        <w:t>mediante A.T. Jones</w:t>
      </w:r>
      <w:r>
        <w:t xml:space="preserve"> aquel proyecto de ley dominical que sabemos </w:t>
      </w:r>
      <w:r w:rsidR="008D696D">
        <w:t>ha de formar</w:t>
      </w:r>
      <w:r>
        <w:t xml:space="preserve"> parte de los acontecimientos del fin</w:t>
      </w:r>
      <w:r w:rsidR="000A639C">
        <w:t>,</w:t>
      </w:r>
      <w:r>
        <w:t xml:space="preserve"> es ciertamente una evidencia de su misericordia hacia nosotros, que no estábamos preparados para la crisis de la marca de la bestia</w:t>
      </w:r>
      <w:r w:rsidR="000A639C">
        <w:t xml:space="preserve"> </w:t>
      </w:r>
      <w:r w:rsidR="009F5C82">
        <w:t>tras</w:t>
      </w:r>
      <w:r w:rsidR="000A639C">
        <w:t xml:space="preserve"> haber rechazado</w:t>
      </w:r>
      <w:r w:rsidR="009F5C82">
        <w:t xml:space="preserve"> en gran medida</w:t>
      </w:r>
      <w:r w:rsidR="000A639C">
        <w:t xml:space="preserve"> “</w:t>
      </w:r>
      <w:r w:rsidR="000A639C" w:rsidRPr="000A639C">
        <w:rPr>
          <w:color w:val="640000"/>
        </w:rPr>
        <w:t>el mensaje del tercer ángel en verdad</w:t>
      </w:r>
      <w:r w:rsidR="000A639C">
        <w:t>”</w:t>
      </w:r>
      <w:r>
        <w:t xml:space="preserve">. </w:t>
      </w:r>
      <w:r w:rsidR="000A639C">
        <w:t xml:space="preserve">Hay otra circunstancia que se enmarca en </w:t>
      </w:r>
      <w:r w:rsidR="009F5C82">
        <w:t>la misma línea</w:t>
      </w:r>
      <w:r w:rsidR="000A639C">
        <w:t xml:space="preserve">, y que conviene </w:t>
      </w:r>
      <w:r w:rsidR="009F5C82">
        <w:t xml:space="preserve">conocer o </w:t>
      </w:r>
      <w:r w:rsidR="00864155">
        <w:t>recordar</w:t>
      </w:r>
      <w:r w:rsidR="000A639C">
        <w:t>.</w:t>
      </w:r>
    </w:p>
    <w:p w14:paraId="36630DB5" w14:textId="20BD7EB8" w:rsidR="002F29F4" w:rsidRDefault="000A639C" w:rsidP="00DD1F99">
      <w:pPr>
        <w:jc w:val="both"/>
      </w:pPr>
      <w:r>
        <w:t xml:space="preserve">El libro que por encima de cualquier otro había de contribuir a que el mundo fuera </w:t>
      </w:r>
      <w:r w:rsidR="002C6364">
        <w:t>alumbr</w:t>
      </w:r>
      <w:r>
        <w:t xml:space="preserve">ado </w:t>
      </w:r>
      <w:r w:rsidR="002C6364">
        <w:t>con</w:t>
      </w:r>
      <w:r>
        <w:t xml:space="preserve"> el conocimiento de lo relativo a</w:t>
      </w:r>
      <w:r w:rsidR="00A95D4E">
        <w:t xml:space="preserve"> la gran crisis de</w:t>
      </w:r>
      <w:r>
        <w:t xml:space="preserve"> la bestia, </w:t>
      </w:r>
      <w:r w:rsidR="00396D14">
        <w:t>su</w:t>
      </w:r>
      <w:r>
        <w:t xml:space="preserve"> imagen y </w:t>
      </w:r>
      <w:r w:rsidR="00396D14">
        <w:t>su</w:t>
      </w:r>
      <w:r>
        <w:t xml:space="preserve"> marca</w:t>
      </w:r>
      <w:r w:rsidR="00396D14">
        <w:t>,</w:t>
      </w:r>
      <w:r>
        <w:t xml:space="preserve"> es ‘</w:t>
      </w:r>
      <w:r w:rsidRPr="00D8321C">
        <w:rPr>
          <w:i/>
          <w:iCs/>
        </w:rPr>
        <w:t>El conflicto de los siglos</w:t>
      </w:r>
      <w:r>
        <w:t>’, que Ellen White escribió en 1888</w:t>
      </w:r>
      <w:r w:rsidR="00CC2487">
        <w:t xml:space="preserve"> como una ampliación del Vol. IV de la serie </w:t>
      </w:r>
      <w:r w:rsidR="00CC2487" w:rsidRPr="00AE511A">
        <w:rPr>
          <w:i/>
          <w:iCs/>
        </w:rPr>
        <w:t>The Great Controversy</w:t>
      </w:r>
      <w:r w:rsidR="00CC2487">
        <w:t xml:space="preserve"> (a partir de </w:t>
      </w:r>
      <w:r w:rsidR="00FA285A">
        <w:t>su</w:t>
      </w:r>
      <w:r w:rsidR="00CC2487">
        <w:t xml:space="preserve"> visi</w:t>
      </w:r>
      <w:r w:rsidR="00D8321C">
        <w:t>ón</w:t>
      </w:r>
      <w:r w:rsidR="00CC2487">
        <w:t xml:space="preserve"> </w:t>
      </w:r>
      <w:r w:rsidR="00171900">
        <w:t>de</w:t>
      </w:r>
      <w:r w:rsidR="00CC2487">
        <w:t xml:space="preserve"> 1848 </w:t>
      </w:r>
      <w:r w:rsidR="00D8321C">
        <w:t xml:space="preserve">en </w:t>
      </w:r>
      <w:r w:rsidR="00CC2487">
        <w:lastRenderedPageBreak/>
        <w:t>Lovet</w:t>
      </w:r>
      <w:r w:rsidR="00AE511A">
        <w:t>t</w:t>
      </w:r>
      <w:r w:rsidR="00396D14">
        <w:t>’s</w:t>
      </w:r>
      <w:r w:rsidR="00CC2487">
        <w:t xml:space="preserve"> Grove</w:t>
      </w:r>
      <w:r w:rsidR="00D8321C">
        <w:t>,</w:t>
      </w:r>
      <w:r w:rsidR="00CC2487">
        <w:t xml:space="preserve"> </w:t>
      </w:r>
      <w:r w:rsidR="00FA285A">
        <w:t>que se amplió</w:t>
      </w:r>
      <w:r w:rsidR="00CC2487">
        <w:t xml:space="preserve"> </w:t>
      </w:r>
      <w:r w:rsidR="00AE511A">
        <w:t>diez años más tarde</w:t>
      </w:r>
      <w:r w:rsidR="00AE672E">
        <w:t xml:space="preserve"> en una segunda visión,</w:t>
      </w:r>
      <w:r w:rsidR="00AE511A">
        <w:t xml:space="preserve"> en 1858)</w:t>
      </w:r>
      <w:r>
        <w:t>. Pero en el momento en que más necesario era</w:t>
      </w:r>
      <w:r w:rsidR="00D8321C">
        <w:t xml:space="preserve"> ese libro</w:t>
      </w:r>
      <w:r>
        <w:t xml:space="preserve"> para preparar a nuestro pueblo y para alumbrar al mundo, en lugar de estar circulando </w:t>
      </w:r>
      <w:r w:rsidR="00396D14">
        <w:t xml:space="preserve">ampliamente </w:t>
      </w:r>
      <w:r w:rsidR="005B317E">
        <w:t>para despertar conciencias en la</w:t>
      </w:r>
      <w:r>
        <w:t xml:space="preserve"> crisis de</w:t>
      </w:r>
      <w:r w:rsidR="00396D14">
        <w:t xml:space="preserve"> la</w:t>
      </w:r>
      <w:r>
        <w:t xml:space="preserve"> ley dominical de diciembre de 1888</w:t>
      </w:r>
      <w:r w:rsidR="0073092F">
        <w:t xml:space="preserve"> y los </w:t>
      </w:r>
      <w:r w:rsidR="00396D14">
        <w:t>añ</w:t>
      </w:r>
      <w:r w:rsidR="0073092F">
        <w:t>os que siguieron</w:t>
      </w:r>
      <w:r>
        <w:t xml:space="preserve">, los ejemplares impresos </w:t>
      </w:r>
      <w:r w:rsidR="00396D14">
        <w:t>seguí</w:t>
      </w:r>
      <w:r>
        <w:t xml:space="preserve">an </w:t>
      </w:r>
      <w:r w:rsidR="00D87C9B">
        <w:t>almacenados en las estanterías de la casa editora para desesperación de su autora.</w:t>
      </w:r>
    </w:p>
    <w:p w14:paraId="777B5232" w14:textId="5B4329AC" w:rsidR="000A639C" w:rsidRDefault="002F29F4" w:rsidP="00DD1F99">
      <w:pPr>
        <w:jc w:val="both"/>
      </w:pPr>
      <w:r>
        <w:t xml:space="preserve">Reproduzco dos citas al respecto. La primera expone cuál fue el problema con </w:t>
      </w:r>
      <w:r w:rsidR="00C023FA">
        <w:t>e</w:t>
      </w:r>
      <w:r w:rsidR="0065297B">
        <w:t>l</w:t>
      </w:r>
      <w:r>
        <w:t xml:space="preserve"> libro, y la segunda señala la causa</w:t>
      </w:r>
      <w:r w:rsidR="002C5417">
        <w:t xml:space="preserve"> del problema</w:t>
      </w:r>
      <w:r>
        <w:t>.</w:t>
      </w:r>
      <w:r w:rsidR="00D87C9B">
        <w:t xml:space="preserve"> </w:t>
      </w:r>
    </w:p>
    <w:p w14:paraId="6C8BF6FA" w14:textId="071B3BC0" w:rsidR="00C64D47" w:rsidRDefault="0016361A" w:rsidP="00D603FE">
      <w:pPr>
        <w:ind w:left="567" w:right="566"/>
        <w:jc w:val="both"/>
      </w:pPr>
      <w:r>
        <w:t>[</w:t>
      </w:r>
      <w:r w:rsidRPr="007A6E1A">
        <w:rPr>
          <w:b/>
          <w:bCs/>
        </w:rPr>
        <w:t>Obstruyendo</w:t>
      </w:r>
      <w:r w:rsidR="00D603FE" w:rsidRPr="007A6E1A">
        <w:rPr>
          <w:b/>
          <w:bCs/>
        </w:rPr>
        <w:t xml:space="preserve"> la publicación de </w:t>
      </w:r>
      <w:r w:rsidR="00D603FE" w:rsidRPr="007A6E1A">
        <w:rPr>
          <w:b/>
          <w:bCs/>
          <w:i/>
          <w:iCs/>
        </w:rPr>
        <w:t>El conflicto de los siglos</w:t>
      </w:r>
      <w:r w:rsidR="002C5417">
        <w:rPr>
          <w:i/>
          <w:iCs/>
        </w:rPr>
        <w:t>.—</w:t>
      </w:r>
      <w:r w:rsidR="00D603FE">
        <w:t>]</w:t>
      </w:r>
      <w:r>
        <w:t xml:space="preserve"> </w:t>
      </w:r>
      <w:r w:rsidR="00C64D47" w:rsidRPr="00D603FE">
        <w:rPr>
          <w:color w:val="640000"/>
        </w:rPr>
        <w:t xml:space="preserve">Cuando usted insistió en que estaba haciendo todo lo posible para poner en circulación </w:t>
      </w:r>
      <w:r w:rsidR="00C64D47" w:rsidRPr="00D603FE">
        <w:rPr>
          <w:i/>
          <w:iCs/>
          <w:color w:val="640000"/>
        </w:rPr>
        <w:t>El conflicto de los siglos</w:t>
      </w:r>
      <w:r w:rsidR="00C64D47" w:rsidRPr="00D603FE">
        <w:rPr>
          <w:color w:val="640000"/>
        </w:rPr>
        <w:t xml:space="preserve"> [1888] y </w:t>
      </w:r>
      <w:r w:rsidR="00C64D47" w:rsidRPr="00D603FE">
        <w:rPr>
          <w:i/>
          <w:iCs/>
          <w:color w:val="640000"/>
        </w:rPr>
        <w:t>Patriarcas y profetas</w:t>
      </w:r>
      <w:r w:rsidR="00C64D47" w:rsidRPr="00D603FE">
        <w:rPr>
          <w:color w:val="640000"/>
        </w:rPr>
        <w:t xml:space="preserve"> [1890], yo sabía que sus afirmaciones no eran verdad. M y usted se confederaron para prestarse mutuo apoyo, y trabajaron de acuerdo con su estrechez mental para usar su influencia a fin de controlar el proceso de publicación de los libros... El Señor me llevó a sus reuniones administrativas. Se me pidió que tomara nota de las influencias puestas en acción para obstruir </w:t>
      </w:r>
      <w:r w:rsidR="00C64D47" w:rsidRPr="00D603FE">
        <w:rPr>
          <w:i/>
          <w:iCs/>
          <w:color w:val="640000"/>
        </w:rPr>
        <w:t>El conflicto de los siglos</w:t>
      </w:r>
      <w:r w:rsidR="00C64D47" w:rsidRPr="00D603FE">
        <w:rPr>
          <w:color w:val="640000"/>
        </w:rPr>
        <w:t xml:space="preserve">, a tal punto que casi fue eliminado del plan de publicación. Sucedió lo mismo con </w:t>
      </w:r>
      <w:r w:rsidR="00C64D47" w:rsidRPr="002B299F">
        <w:rPr>
          <w:i/>
          <w:iCs/>
          <w:color w:val="640000"/>
        </w:rPr>
        <w:t>Patriarcas y profetas</w:t>
      </w:r>
      <w:r w:rsidRPr="00D603FE">
        <w:rPr>
          <w:color w:val="640000"/>
        </w:rPr>
        <w:t xml:space="preserve">… </w:t>
      </w:r>
      <w:bookmarkStart w:id="176" w:name="_Hlk102662079"/>
      <w:r w:rsidRPr="00D603FE">
        <w:rPr>
          <w:color w:val="640000"/>
        </w:rPr>
        <w:t>obstruyó la venta de los libros que Dios había ordenado que fueran escritos, para que la luz de la verdad pudiera presentarse al mundo a fin de preparar a un pueblo para el gran día de Dios. Yo hice todas las exhortaciones que pude, pero inútilmente</w:t>
      </w:r>
      <w:bookmarkEnd w:id="176"/>
      <w:r w:rsidR="00C64D47">
        <w:t xml:space="preserve"> (MPu 229.1</w:t>
      </w:r>
      <w:r>
        <w:t>-2</w:t>
      </w:r>
      <w:r w:rsidR="00C64D47">
        <w:t>).</w:t>
      </w:r>
    </w:p>
    <w:p w14:paraId="502992CB" w14:textId="354E8322" w:rsidR="0016361A" w:rsidRDefault="00AD06A7" w:rsidP="00471FF5">
      <w:pPr>
        <w:ind w:left="567" w:right="566"/>
        <w:jc w:val="both"/>
      </w:pPr>
      <w:r w:rsidRPr="00471FF5">
        <w:rPr>
          <w:color w:val="640000"/>
        </w:rPr>
        <w:t xml:space="preserve">La influencia que creció a partir de la resistencia a la luz y a la verdad en Minneapolis tendió a dejar sin efecto la luz que Dios había dado a su pueblo mediante los Testimonios. </w:t>
      </w:r>
      <w:r w:rsidR="00B55B6A">
        <w:rPr>
          <w:color w:val="640000"/>
        </w:rPr>
        <w:t>‘</w:t>
      </w:r>
      <w:r w:rsidRPr="00471FF5">
        <w:rPr>
          <w:i/>
          <w:iCs/>
          <w:color w:val="640000"/>
        </w:rPr>
        <w:t>Great Controversy</w:t>
      </w:r>
      <w:r w:rsidRPr="00471FF5">
        <w:rPr>
          <w:color w:val="640000"/>
        </w:rPr>
        <w:t xml:space="preserve"> Vol. IV</w:t>
      </w:r>
      <w:r w:rsidR="00B55B6A">
        <w:rPr>
          <w:color w:val="640000"/>
        </w:rPr>
        <w:t>’</w:t>
      </w:r>
      <w:r>
        <w:t xml:space="preserve"> [como ella seguía llamando al libro </w:t>
      </w:r>
      <w:r w:rsidRPr="00AD06A7">
        <w:rPr>
          <w:i/>
          <w:iCs/>
        </w:rPr>
        <w:t>El conflicto de los siglos</w:t>
      </w:r>
      <w:r>
        <w:t>]</w:t>
      </w:r>
      <w:r w:rsidRPr="00471FF5">
        <w:rPr>
          <w:color w:val="640000"/>
        </w:rPr>
        <w:t xml:space="preserve"> </w:t>
      </w:r>
      <w:r w:rsidR="00E74BC6" w:rsidRPr="00471FF5">
        <w:rPr>
          <w:color w:val="640000"/>
        </w:rPr>
        <w:t xml:space="preserve">no ha tenido la circulación que debió tener debido a que algunos de los que ocupan puestos de responsabilidad estaban leudados por </w:t>
      </w:r>
      <w:r w:rsidR="00471FF5" w:rsidRPr="00471FF5">
        <w:rPr>
          <w:color w:val="640000"/>
        </w:rPr>
        <w:t xml:space="preserve">el espíritu que prevaleció en Minneapolis, un espíritu que nubló el discernimiento del pueblo de Dios </w:t>
      </w:r>
      <w:r w:rsidR="00471FF5">
        <w:t>(GCDB, 28 de febrero de 1893, párrafo 4).</w:t>
      </w:r>
    </w:p>
    <w:p w14:paraId="3A7866D6" w14:textId="05E7EC96" w:rsidR="004945DB" w:rsidRDefault="004E63CA" w:rsidP="00DD1F99">
      <w:pPr>
        <w:jc w:val="both"/>
      </w:pPr>
      <w:r>
        <w:t>Nuestra historia</w:t>
      </w:r>
      <w:r w:rsidR="00A019D9">
        <w:t xml:space="preserve"> denominacional</w:t>
      </w:r>
      <w:r>
        <w:t xml:space="preserve"> </w:t>
      </w:r>
      <w:r w:rsidR="00A019D9">
        <w:t>permanece</w:t>
      </w:r>
      <w:r w:rsidR="00471FF5">
        <w:t xml:space="preserve"> escrita</w:t>
      </w:r>
      <w:r>
        <w:t xml:space="preserve"> para que aprendamos de ella.</w:t>
      </w:r>
      <w:r w:rsidR="002F29F4">
        <w:t xml:space="preserve"> Como escribió A.T</w:t>
      </w:r>
      <w:r w:rsidR="00313A59">
        <w:t>.</w:t>
      </w:r>
      <w:r w:rsidR="002F29F4">
        <w:t xml:space="preserve"> Jones,</w:t>
      </w:r>
    </w:p>
    <w:p w14:paraId="638C3D2E" w14:textId="02A6B79A" w:rsidR="002F29F4" w:rsidRDefault="002F29F4" w:rsidP="0030146A">
      <w:pPr>
        <w:ind w:left="567" w:right="566"/>
        <w:jc w:val="both"/>
      </w:pPr>
      <w:r>
        <w:t xml:space="preserve">En este momento no existe libertad religiosa en este mundo al margen del mensaje del tercer ángel… </w:t>
      </w:r>
      <w:r w:rsidR="0030146A">
        <w:t>es el propósito del mensaje del tercer ángel presentar ante el mundo, y a todos y cada uno en él, los verdaderos principios de la libertad religiosa… Lo cierto es que de no ser por el mensaje del tercer ángel, cada uno de nosotros estaría a favor de la legislación religiosa. Todos y cada uno, ya que somos el tipo de pueblo que, desprovistos de la bendición e influencia del Espíritu de Dios, estaríamos empeñados precisamente en esa obra (</w:t>
      </w:r>
      <w:r w:rsidR="0030146A" w:rsidRPr="0030146A">
        <w:rPr>
          <w:i/>
          <w:iCs/>
        </w:rPr>
        <w:t>Religi</w:t>
      </w:r>
      <w:r w:rsidR="0065297B">
        <w:rPr>
          <w:i/>
          <w:iCs/>
        </w:rPr>
        <w:t>ou</w:t>
      </w:r>
      <w:r w:rsidR="0030146A" w:rsidRPr="0030146A">
        <w:rPr>
          <w:i/>
          <w:iCs/>
        </w:rPr>
        <w:t>s Liberty</w:t>
      </w:r>
      <w:r w:rsidR="0030146A">
        <w:t>, General Conference Daily Bulltin, 15 de marzo de 1891, 105).</w:t>
      </w:r>
    </w:p>
    <w:p w14:paraId="7714B885" w14:textId="77777777" w:rsidR="0065297B" w:rsidRDefault="0065297B" w:rsidP="00E442D8">
      <w:pPr>
        <w:ind w:left="567" w:right="566"/>
        <w:jc w:val="both"/>
        <w:rPr>
          <w:color w:val="000099"/>
        </w:rPr>
      </w:pPr>
    </w:p>
    <w:p w14:paraId="6BCACF4C" w14:textId="78482A39" w:rsidR="00E10753" w:rsidRDefault="00E10753" w:rsidP="00E10753">
      <w:pPr>
        <w:ind w:right="-1"/>
        <w:jc w:val="both"/>
      </w:pPr>
      <w:r>
        <w:lastRenderedPageBreak/>
        <w:t xml:space="preserve">En el mensaje del tercer ángel hay infinitamente más de lo que </w:t>
      </w:r>
      <w:r w:rsidR="00136ED5">
        <w:t>señal</w:t>
      </w:r>
      <w:r w:rsidR="00E54BFA">
        <w:t>a</w:t>
      </w:r>
      <w:r>
        <w:t xml:space="preserve"> este artículo. Ellen White afirmó que el men</w:t>
      </w:r>
      <w:r w:rsidR="004A0A31">
        <w:t>s</w:t>
      </w:r>
      <w:r>
        <w:t>aje del tercer ángel es “</w:t>
      </w:r>
      <w:r w:rsidRPr="00D443C8">
        <w:rPr>
          <w:color w:val="640000"/>
        </w:rPr>
        <w:t>en verdad</w:t>
      </w:r>
      <w:r>
        <w:t xml:space="preserve">” la justificación por la fe (1MS 437.1), aunque hasta donde sé nunca explicó esa declaración. El Señor encomendaría a A.T. Jones explicarla cumplidamente. El mensaje del tercer ángel en verdad no es nada que se </w:t>
      </w:r>
      <w:r w:rsidR="00833919">
        <w:t>parezca</w:t>
      </w:r>
      <w:r>
        <w:t xml:space="preserve"> a la versión de las iglesias exprotestantes sobre la justificación por la fe. En las sesiones de la Asociación General de 1893, 1895 y 1897, A.T. Jones presentó una serie de temas bajo el título: “El mensaje del tercer ángel”. Te los recomiendo de todo corazón.</w:t>
      </w:r>
    </w:p>
    <w:p w14:paraId="5E7F9443" w14:textId="77777777" w:rsidR="00E10753" w:rsidRDefault="00E10753" w:rsidP="00E10753">
      <w:pPr>
        <w:ind w:right="-1"/>
      </w:pPr>
      <w:r>
        <w:t xml:space="preserve">Los puedes visitar y descargar aquí: </w:t>
      </w:r>
      <w:hyperlink r:id="rId17" w:tgtFrame="_blank" w:history="1">
        <w:r w:rsidRPr="009E4E63">
          <w:rPr>
            <w:rStyle w:val="Hipervnculo"/>
            <w:color w:val="000099"/>
          </w:rPr>
          <w:t>1893</w:t>
        </w:r>
      </w:hyperlink>
      <w:r>
        <w:t xml:space="preserve">, </w:t>
      </w:r>
      <w:hyperlink r:id="rId18" w:tgtFrame="_blank" w:history="1">
        <w:r w:rsidRPr="009E4E63">
          <w:rPr>
            <w:rStyle w:val="Hipervnculo"/>
            <w:color w:val="000099"/>
          </w:rPr>
          <w:t>1895</w:t>
        </w:r>
      </w:hyperlink>
      <w:r>
        <w:t xml:space="preserve">, </w:t>
      </w:r>
      <w:hyperlink r:id="rId19" w:tgtFrame="_blank" w:history="1">
        <w:r w:rsidRPr="009E4E63">
          <w:rPr>
            <w:rStyle w:val="Hipervnculo"/>
            <w:color w:val="000099"/>
          </w:rPr>
          <w:t>1897</w:t>
        </w:r>
      </w:hyperlink>
      <w:r>
        <w:t>.</w:t>
      </w:r>
    </w:p>
    <w:p w14:paraId="3DCEF6B7" w14:textId="6F98CF30" w:rsidR="00E10753" w:rsidRDefault="00E10753" w:rsidP="00E10753">
      <w:pPr>
        <w:ind w:right="-1"/>
        <w:jc w:val="both"/>
        <w:rPr>
          <w:color w:val="000099"/>
        </w:rPr>
      </w:pPr>
    </w:p>
    <w:p w14:paraId="5451544E" w14:textId="472669F9" w:rsidR="009F15FE" w:rsidRPr="009F15FE" w:rsidRDefault="009F15FE" w:rsidP="00E10753">
      <w:pPr>
        <w:ind w:right="-1"/>
        <w:jc w:val="both"/>
        <w:rPr>
          <w:color w:val="000000" w:themeColor="text1"/>
        </w:rPr>
      </w:pPr>
      <w:r w:rsidRPr="009F15FE">
        <w:rPr>
          <w:color w:val="000000" w:themeColor="text1"/>
        </w:rPr>
        <w:t>El mensaje del tercer ángel termina así:</w:t>
      </w:r>
    </w:p>
    <w:p w14:paraId="423AC2A7" w14:textId="27C14DB6" w:rsidR="004E63CA" w:rsidRDefault="00E442D8" w:rsidP="00E442D8">
      <w:pPr>
        <w:ind w:left="567" w:right="566"/>
        <w:jc w:val="both"/>
      </w:pPr>
      <w:r w:rsidRPr="00E442D8">
        <w:rPr>
          <w:color w:val="000099"/>
        </w:rPr>
        <w:t>Aquí está la perseverancia de los santos, los que guardan los mandamientos de Dios y la fe de Jesús</w:t>
      </w:r>
      <w:r w:rsidRPr="00E442D8">
        <w:t xml:space="preserve"> </w:t>
      </w:r>
      <w:r>
        <w:t>(</w:t>
      </w:r>
      <w:r w:rsidRPr="00E442D8">
        <w:rPr>
          <w:b/>
          <w:bCs/>
        </w:rPr>
        <w:t>Apocalipsis 14:12</w:t>
      </w:r>
      <w:r>
        <w:t>).</w:t>
      </w:r>
    </w:p>
    <w:p w14:paraId="1C31D096" w14:textId="77777777" w:rsidR="00E92B1D" w:rsidRDefault="00E442D8" w:rsidP="00A351C7">
      <w:pPr>
        <w:jc w:val="both"/>
        <w:rPr>
          <w:ins w:id="177" w:author="Luis Bueno Boix" w:date="2022-05-06T23:49:00Z"/>
        </w:rPr>
      </w:pPr>
      <w:r>
        <w:t xml:space="preserve">Por primera vez en la historia de esta </w:t>
      </w:r>
      <w:del w:id="178" w:author="Luis Bueno Boix" w:date="2022-05-06T23:49:00Z">
        <w:r w:rsidDel="00E92B1D">
          <w:delText>tierra</w:delText>
        </w:r>
      </w:del>
      <w:ins w:id="179" w:author="Luis Bueno Boix" w:date="2022-05-06T23:49:00Z">
        <w:r w:rsidR="00E92B1D">
          <w:t>creación</w:t>
        </w:r>
      </w:ins>
      <w:r>
        <w:t xml:space="preserve">, Dios puede proclamar </w:t>
      </w:r>
      <w:del w:id="180" w:author="Luis Bueno Boix" w:date="2022-05-06T23:49:00Z">
        <w:r w:rsidDel="00E92B1D">
          <w:delText>eso de</w:delText>
        </w:r>
      </w:del>
      <w:ins w:id="181" w:author="Luis Bueno Boix" w:date="2022-05-06T23:49:00Z">
        <w:r w:rsidR="00E92B1D">
          <w:t>respecto a</w:t>
        </w:r>
      </w:ins>
      <w:r>
        <w:t xml:space="preserve"> su pueblo</w:t>
      </w:r>
      <w:r w:rsidR="00156792">
        <w:t>:</w:t>
      </w:r>
      <w:r>
        <w:t xml:space="preserve"> “</w:t>
      </w:r>
      <w:r w:rsidRPr="00156792">
        <w:rPr>
          <w:color w:val="000099"/>
        </w:rPr>
        <w:t>Aquí está</w:t>
      </w:r>
      <w:r>
        <w:t>”.</w:t>
      </w:r>
      <w:del w:id="182" w:author="Luis Bueno Boix" w:date="2022-05-06T23:49:00Z">
        <w:r w:rsidDel="00E92B1D">
          <w:delText xml:space="preserve"> </w:delText>
        </w:r>
      </w:del>
    </w:p>
    <w:p w14:paraId="553B265D" w14:textId="455C9D52" w:rsidR="002D462B" w:rsidRDefault="00E442D8" w:rsidP="00A351C7">
      <w:pPr>
        <w:jc w:val="both"/>
      </w:pPr>
      <w:r>
        <w:t>Aquí está cumplida y validada la promesa</w:t>
      </w:r>
      <w:r w:rsidR="006D34AA">
        <w:t xml:space="preserve">, </w:t>
      </w:r>
      <w:r>
        <w:t>el pacto eterno.</w:t>
      </w:r>
      <w:r w:rsidR="00313A59">
        <w:tab/>
      </w:r>
      <w:del w:id="183" w:author="Luis Bueno Boix" w:date="2022-05-06T23:49:00Z">
        <w:r w:rsidDel="00E92B1D">
          <w:delText xml:space="preserve"> </w:delText>
        </w:r>
      </w:del>
      <w:r w:rsidR="00313A59">
        <w:br/>
      </w:r>
      <w:r>
        <w:t>Aquí está cumplida la profecía de Daniel:</w:t>
      </w:r>
    </w:p>
    <w:p w14:paraId="1EAE0971" w14:textId="4C7E137F" w:rsidR="00E442D8" w:rsidRDefault="00E442D8" w:rsidP="00A351C7">
      <w:pPr>
        <w:ind w:left="567" w:right="566"/>
        <w:jc w:val="both"/>
      </w:pPr>
      <w:r w:rsidRPr="00E442D8">
        <w:rPr>
          <w:color w:val="000099"/>
        </w:rPr>
        <w:t>Hasta dos mil trescientas tardes y mañanas; luego el santuario será purificado</w:t>
      </w:r>
      <w:r w:rsidRPr="00E442D8">
        <w:t xml:space="preserve"> </w:t>
      </w:r>
      <w:r>
        <w:t>(</w:t>
      </w:r>
      <w:r w:rsidRPr="00E442D8">
        <w:rPr>
          <w:b/>
          <w:bCs/>
        </w:rPr>
        <w:t>Daniel 8:14</w:t>
      </w:r>
      <w:r>
        <w:t>).</w:t>
      </w:r>
    </w:p>
    <w:p w14:paraId="56BD14D2" w14:textId="16BBD40B" w:rsidR="00E442D8" w:rsidRDefault="00E442D8" w:rsidP="00A351C7">
      <w:pPr>
        <w:jc w:val="both"/>
      </w:pPr>
      <w:r>
        <w:t>Aquí están borrados los pecados de quienes pusieron su fe en Dios al precio que fuera. Aquí está la auténtica teocracia por la eternidad, la única teocracia verdadera</w:t>
      </w:r>
      <w:r w:rsidR="006D34AA">
        <w:t>, la</w:t>
      </w:r>
      <w:r>
        <w:t xml:space="preserve"> única en la que Cristo reina</w:t>
      </w:r>
      <w:r w:rsidR="0068529F">
        <w:t>rá</w:t>
      </w:r>
      <w:del w:id="184" w:author="Luis Bueno Boix" w:date="2022-05-06T23:51:00Z">
        <w:r w:rsidDel="002667C2">
          <w:delText xml:space="preserve">; </w:delText>
        </w:r>
      </w:del>
      <w:ins w:id="185" w:author="Luis Bueno Boix" w:date="2022-05-06T23:51:00Z">
        <w:r w:rsidR="002667C2">
          <w:t xml:space="preserve">, </w:t>
        </w:r>
      </w:ins>
      <w:r>
        <w:t xml:space="preserve">la </w:t>
      </w:r>
      <w:del w:id="186" w:author="Luis Bueno Boix" w:date="2022-05-06T23:51:00Z">
        <w:r w:rsidDel="002667C2">
          <w:delText xml:space="preserve">única </w:delText>
        </w:r>
      </w:del>
      <w:r>
        <w:t>que Dios ha querido siempre</w:t>
      </w:r>
      <w:r w:rsidR="00156792">
        <w:t>:</w:t>
      </w:r>
    </w:p>
    <w:p w14:paraId="5CBEEE99" w14:textId="48F3773C" w:rsidR="0004418A" w:rsidRDefault="00655591" w:rsidP="00A351C7">
      <w:pPr>
        <w:ind w:left="567" w:right="566"/>
        <w:jc w:val="both"/>
      </w:pPr>
      <w:r w:rsidRPr="00655591">
        <w:rPr>
          <w:color w:val="000099"/>
        </w:rPr>
        <w:t>¡Vengo pronto!, y mi galardón conmigo para recompensar a cada uno según sea su obra. Yo soy el Alfa y la Omega, el principio y el fin, el primero y el último</w:t>
      </w:r>
      <w:r w:rsidRPr="00655591">
        <w:t xml:space="preserve"> </w:t>
      </w:r>
      <w:r>
        <w:t>(</w:t>
      </w:r>
      <w:r w:rsidRPr="00655591">
        <w:rPr>
          <w:b/>
          <w:bCs/>
        </w:rPr>
        <w:t>Apocalipsis 22:12-13</w:t>
      </w:r>
      <w:r>
        <w:t>).</w:t>
      </w:r>
    </w:p>
    <w:p w14:paraId="441E4361" w14:textId="2FDB29E1" w:rsidR="00655591" w:rsidRDefault="00655591" w:rsidP="00A351C7">
      <w:pPr>
        <w:ind w:left="567" w:right="566"/>
        <w:jc w:val="both"/>
      </w:pPr>
      <w:r w:rsidRPr="00655591">
        <w:rPr>
          <w:color w:val="000099"/>
        </w:rPr>
        <w:t xml:space="preserve">El Espíritu y la Esposa dicen: </w:t>
      </w:r>
      <w:r w:rsidR="00156792">
        <w:rPr>
          <w:color w:val="000099"/>
        </w:rPr>
        <w:t>“</w:t>
      </w:r>
      <w:r w:rsidRPr="00655591">
        <w:rPr>
          <w:color w:val="000099"/>
        </w:rPr>
        <w:t>¡Ven!</w:t>
      </w:r>
      <w:r w:rsidR="00156792">
        <w:rPr>
          <w:color w:val="000099"/>
        </w:rPr>
        <w:t>”</w:t>
      </w:r>
      <w:r w:rsidRPr="00655591">
        <w:rPr>
          <w:color w:val="000099"/>
        </w:rPr>
        <w:t>. El que oye, diga: “¡Ven!”. Y el que tiene sed, venga. El que quiera, tome gratuitamente del agua de la vida</w:t>
      </w:r>
      <w:r w:rsidRPr="00655591">
        <w:t xml:space="preserve"> </w:t>
      </w:r>
      <w:r>
        <w:t>(</w:t>
      </w:r>
      <w:r w:rsidRPr="00655591">
        <w:rPr>
          <w:b/>
          <w:bCs/>
        </w:rPr>
        <w:t>Apocalipsis 22:17</w:t>
      </w:r>
      <w:r>
        <w:t>).</w:t>
      </w:r>
    </w:p>
    <w:p w14:paraId="16A7AA91" w14:textId="0D0C2CA2" w:rsidR="008258A3" w:rsidRDefault="008258A3" w:rsidP="008258A3">
      <w:pPr>
        <w:ind w:right="-1"/>
      </w:pPr>
    </w:p>
    <w:p w14:paraId="2719052A" w14:textId="77777777" w:rsidR="00313A59" w:rsidRDefault="00313A59" w:rsidP="008258A3">
      <w:pPr>
        <w:ind w:right="-1"/>
      </w:pPr>
    </w:p>
    <w:p w14:paraId="5334E0F8" w14:textId="06FB0A44" w:rsidR="00655591" w:rsidRPr="00655591" w:rsidRDefault="00000000" w:rsidP="00655591">
      <w:pPr>
        <w:ind w:right="-1"/>
        <w:jc w:val="center"/>
      </w:pPr>
      <w:hyperlink r:id="rId20" w:history="1">
        <w:r w:rsidR="00655591" w:rsidRPr="00655591">
          <w:rPr>
            <w:rStyle w:val="Hipervnculo"/>
            <w:color w:val="auto"/>
            <w:u w:val="none"/>
          </w:rPr>
          <w:t>www.libros1888.com</w:t>
        </w:r>
      </w:hyperlink>
    </w:p>
    <w:p w14:paraId="19719CD0" w14:textId="0971B394" w:rsidR="006B15B2" w:rsidRDefault="006B15B2" w:rsidP="006B15B2">
      <w:pPr>
        <w:ind w:right="-1"/>
        <w:jc w:val="center"/>
      </w:pPr>
      <w:r>
        <w:rPr>
          <w:noProof/>
        </w:rPr>
        <w:drawing>
          <wp:inline distT="0" distB="0" distL="0" distR="0" wp14:anchorId="6A02D788" wp14:editId="2ADAEF36">
            <wp:extent cx="933450" cy="943276"/>
            <wp:effectExtent l="0" t="0" r="0" b="9525"/>
            <wp:docPr id="8" name="Imagen 8"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Código QR&#10;&#10;Descripción generada automáticamente"/>
                    <pic:cNvPicPr/>
                  </pic:nvPicPr>
                  <pic:blipFill>
                    <a:blip r:embed="rId21"/>
                    <a:stretch>
                      <a:fillRect/>
                    </a:stretch>
                  </pic:blipFill>
                  <pic:spPr>
                    <a:xfrm>
                      <a:off x="0" y="0"/>
                      <a:ext cx="940739" cy="950641"/>
                    </a:xfrm>
                    <a:prstGeom prst="rect">
                      <a:avLst/>
                    </a:prstGeom>
                  </pic:spPr>
                </pic:pic>
              </a:graphicData>
            </a:graphic>
          </wp:inline>
        </w:drawing>
      </w:r>
    </w:p>
    <w:sectPr w:rsidR="006B15B2">
      <w:footerReference w:type="default" r:id="rId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822EE" w14:textId="77777777" w:rsidR="00FB5EED" w:rsidRDefault="00FB5EED" w:rsidP="005B262F">
      <w:pPr>
        <w:spacing w:after="0" w:line="240" w:lineRule="auto"/>
      </w:pPr>
      <w:r>
        <w:separator/>
      </w:r>
    </w:p>
  </w:endnote>
  <w:endnote w:type="continuationSeparator" w:id="0">
    <w:p w14:paraId="77094E5F" w14:textId="77777777" w:rsidR="00FB5EED" w:rsidRDefault="00FB5EED" w:rsidP="005B26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267516"/>
      <w:docPartObj>
        <w:docPartGallery w:val="Page Numbers (Bottom of Page)"/>
        <w:docPartUnique/>
      </w:docPartObj>
    </w:sdtPr>
    <w:sdtContent>
      <w:p w14:paraId="252F5DF1" w14:textId="4988DA9E" w:rsidR="005B262F" w:rsidRDefault="005B262F">
        <w:pPr>
          <w:pStyle w:val="Piedepgina"/>
          <w:jc w:val="center"/>
        </w:pPr>
        <w:r>
          <w:fldChar w:fldCharType="begin"/>
        </w:r>
        <w:r>
          <w:instrText>PAGE   \* MERGEFORMAT</w:instrText>
        </w:r>
        <w:r>
          <w:fldChar w:fldCharType="separate"/>
        </w:r>
        <w:r>
          <w:t>2</w:t>
        </w:r>
        <w:r>
          <w:fldChar w:fldCharType="end"/>
        </w:r>
      </w:p>
    </w:sdtContent>
  </w:sdt>
  <w:p w14:paraId="586F59E0" w14:textId="77777777" w:rsidR="005B262F" w:rsidRDefault="005B26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89263" w14:textId="77777777" w:rsidR="00FB5EED" w:rsidRDefault="00FB5EED" w:rsidP="005B262F">
      <w:pPr>
        <w:spacing w:after="0" w:line="240" w:lineRule="auto"/>
      </w:pPr>
      <w:r>
        <w:separator/>
      </w:r>
    </w:p>
  </w:footnote>
  <w:footnote w:type="continuationSeparator" w:id="0">
    <w:p w14:paraId="21EAD106" w14:textId="77777777" w:rsidR="00FB5EED" w:rsidRDefault="00FB5EED" w:rsidP="005B26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6B3E"/>
    <w:multiLevelType w:val="hybridMultilevel"/>
    <w:tmpl w:val="67A6E190"/>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4110372"/>
    <w:multiLevelType w:val="hybridMultilevel"/>
    <w:tmpl w:val="A83ED5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FF32EA"/>
    <w:multiLevelType w:val="hybridMultilevel"/>
    <w:tmpl w:val="FCEC7754"/>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1C910F7A"/>
    <w:multiLevelType w:val="hybridMultilevel"/>
    <w:tmpl w:val="EC2E5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6C641C5"/>
    <w:multiLevelType w:val="hybridMultilevel"/>
    <w:tmpl w:val="3CC0F48E"/>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AB232B"/>
    <w:multiLevelType w:val="hybridMultilevel"/>
    <w:tmpl w:val="E3F828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0CD1EA3"/>
    <w:multiLevelType w:val="hybridMultilevel"/>
    <w:tmpl w:val="651EB0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9C51BA8"/>
    <w:multiLevelType w:val="hybridMultilevel"/>
    <w:tmpl w:val="D354E290"/>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D5B18E8"/>
    <w:multiLevelType w:val="hybridMultilevel"/>
    <w:tmpl w:val="42ECD9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73580420">
    <w:abstractNumId w:val="3"/>
  </w:num>
  <w:num w:numId="2" w16cid:durableId="2049792183">
    <w:abstractNumId w:val="5"/>
  </w:num>
  <w:num w:numId="3" w16cid:durableId="709112537">
    <w:abstractNumId w:val="8"/>
  </w:num>
  <w:num w:numId="4" w16cid:durableId="203450983">
    <w:abstractNumId w:val="6"/>
  </w:num>
  <w:num w:numId="5" w16cid:durableId="1410081347">
    <w:abstractNumId w:val="1"/>
  </w:num>
  <w:num w:numId="6" w16cid:durableId="1746757933">
    <w:abstractNumId w:val="4"/>
  </w:num>
  <w:num w:numId="7" w16cid:durableId="939291174">
    <w:abstractNumId w:val="7"/>
  </w:num>
  <w:num w:numId="8" w16cid:durableId="1725444393">
    <w:abstractNumId w:val="0"/>
  </w:num>
  <w:num w:numId="9" w16cid:durableId="114978347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is Bueno Boix">
    <w15:presenceInfo w15:providerId="Windows Live" w15:userId="32edc7411f6e3b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SgF14eGYPwVcLeM2mdXwmwWk0vVi0SHBHVrCXiQvhgpqzjRMSBKirWVf1j8ceMZnJLGrPOX5P1GsE1kEFF4Y6Q==" w:salt="/dfOeh5u3qE0JQ9Q4xOK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F38"/>
    <w:rsid w:val="00003CE9"/>
    <w:rsid w:val="000041C0"/>
    <w:rsid w:val="00005D10"/>
    <w:rsid w:val="00006B96"/>
    <w:rsid w:val="00006F9B"/>
    <w:rsid w:val="00007B87"/>
    <w:rsid w:val="00007E62"/>
    <w:rsid w:val="000101B6"/>
    <w:rsid w:val="000135D0"/>
    <w:rsid w:val="00013AFC"/>
    <w:rsid w:val="000251AD"/>
    <w:rsid w:val="00026C55"/>
    <w:rsid w:val="00032487"/>
    <w:rsid w:val="000419EB"/>
    <w:rsid w:val="00041C5D"/>
    <w:rsid w:val="00041CF1"/>
    <w:rsid w:val="00042D1D"/>
    <w:rsid w:val="0004418A"/>
    <w:rsid w:val="00050983"/>
    <w:rsid w:val="00051917"/>
    <w:rsid w:val="0005400E"/>
    <w:rsid w:val="00054672"/>
    <w:rsid w:val="00060F0E"/>
    <w:rsid w:val="000639BD"/>
    <w:rsid w:val="00063C3A"/>
    <w:rsid w:val="0006496A"/>
    <w:rsid w:val="000673B5"/>
    <w:rsid w:val="00067690"/>
    <w:rsid w:val="000676A9"/>
    <w:rsid w:val="00074E76"/>
    <w:rsid w:val="00077B69"/>
    <w:rsid w:val="00077E7A"/>
    <w:rsid w:val="00080000"/>
    <w:rsid w:val="00086FDF"/>
    <w:rsid w:val="000923DC"/>
    <w:rsid w:val="000932C9"/>
    <w:rsid w:val="00094B5C"/>
    <w:rsid w:val="00094BFC"/>
    <w:rsid w:val="0009564A"/>
    <w:rsid w:val="00096B9D"/>
    <w:rsid w:val="000A3762"/>
    <w:rsid w:val="000A3CAA"/>
    <w:rsid w:val="000A639C"/>
    <w:rsid w:val="000A6899"/>
    <w:rsid w:val="000A7035"/>
    <w:rsid w:val="000B2A1E"/>
    <w:rsid w:val="000B3495"/>
    <w:rsid w:val="000B76D1"/>
    <w:rsid w:val="000C0CC0"/>
    <w:rsid w:val="000C537F"/>
    <w:rsid w:val="000C5D9D"/>
    <w:rsid w:val="000C7052"/>
    <w:rsid w:val="000D1CD5"/>
    <w:rsid w:val="000D1CF9"/>
    <w:rsid w:val="000D798D"/>
    <w:rsid w:val="000E2638"/>
    <w:rsid w:val="000E320D"/>
    <w:rsid w:val="000F2BD7"/>
    <w:rsid w:val="000F4252"/>
    <w:rsid w:val="000F4399"/>
    <w:rsid w:val="000F55DC"/>
    <w:rsid w:val="000F70E5"/>
    <w:rsid w:val="001008F4"/>
    <w:rsid w:val="00101929"/>
    <w:rsid w:val="00104437"/>
    <w:rsid w:val="00105035"/>
    <w:rsid w:val="001071CB"/>
    <w:rsid w:val="0011182B"/>
    <w:rsid w:val="0011438C"/>
    <w:rsid w:val="001154EC"/>
    <w:rsid w:val="00116316"/>
    <w:rsid w:val="001165C8"/>
    <w:rsid w:val="00116B9D"/>
    <w:rsid w:val="00117966"/>
    <w:rsid w:val="00121224"/>
    <w:rsid w:val="001236BF"/>
    <w:rsid w:val="00126438"/>
    <w:rsid w:val="001310C5"/>
    <w:rsid w:val="001325E0"/>
    <w:rsid w:val="00136ED5"/>
    <w:rsid w:val="001370CD"/>
    <w:rsid w:val="00141601"/>
    <w:rsid w:val="0014189C"/>
    <w:rsid w:val="001432A9"/>
    <w:rsid w:val="00145C94"/>
    <w:rsid w:val="00146EE2"/>
    <w:rsid w:val="001474C7"/>
    <w:rsid w:val="00150203"/>
    <w:rsid w:val="00151BB0"/>
    <w:rsid w:val="00156792"/>
    <w:rsid w:val="00157DA6"/>
    <w:rsid w:val="0016029F"/>
    <w:rsid w:val="0016361A"/>
    <w:rsid w:val="001650A0"/>
    <w:rsid w:val="00170086"/>
    <w:rsid w:val="00171900"/>
    <w:rsid w:val="00172D0F"/>
    <w:rsid w:val="0017370C"/>
    <w:rsid w:val="00174E0D"/>
    <w:rsid w:val="0017581E"/>
    <w:rsid w:val="001768E0"/>
    <w:rsid w:val="001804A2"/>
    <w:rsid w:val="00182401"/>
    <w:rsid w:val="00185F8E"/>
    <w:rsid w:val="0018659A"/>
    <w:rsid w:val="00190973"/>
    <w:rsid w:val="001929DE"/>
    <w:rsid w:val="001944FA"/>
    <w:rsid w:val="00197E08"/>
    <w:rsid w:val="001A19C3"/>
    <w:rsid w:val="001A4696"/>
    <w:rsid w:val="001A500B"/>
    <w:rsid w:val="001B02C2"/>
    <w:rsid w:val="001B2269"/>
    <w:rsid w:val="001B5051"/>
    <w:rsid w:val="001B5FF3"/>
    <w:rsid w:val="001B740E"/>
    <w:rsid w:val="001C02CD"/>
    <w:rsid w:val="001C45B9"/>
    <w:rsid w:val="001C5EA4"/>
    <w:rsid w:val="001C6099"/>
    <w:rsid w:val="001D17F7"/>
    <w:rsid w:val="001D59A7"/>
    <w:rsid w:val="001E35C9"/>
    <w:rsid w:val="001E5F19"/>
    <w:rsid w:val="001E669F"/>
    <w:rsid w:val="001E769C"/>
    <w:rsid w:val="001F623F"/>
    <w:rsid w:val="001F6AD0"/>
    <w:rsid w:val="00201C09"/>
    <w:rsid w:val="00201D83"/>
    <w:rsid w:val="00203303"/>
    <w:rsid w:val="00203C7C"/>
    <w:rsid w:val="00215438"/>
    <w:rsid w:val="00222496"/>
    <w:rsid w:val="00225E80"/>
    <w:rsid w:val="002302EE"/>
    <w:rsid w:val="00232CD0"/>
    <w:rsid w:val="0023769C"/>
    <w:rsid w:val="002415CB"/>
    <w:rsid w:val="002456FF"/>
    <w:rsid w:val="00250100"/>
    <w:rsid w:val="0025253C"/>
    <w:rsid w:val="0025271E"/>
    <w:rsid w:val="0025358A"/>
    <w:rsid w:val="00260BD3"/>
    <w:rsid w:val="002667C2"/>
    <w:rsid w:val="00267CBC"/>
    <w:rsid w:val="00271BAA"/>
    <w:rsid w:val="00281B71"/>
    <w:rsid w:val="00284F49"/>
    <w:rsid w:val="00290C6A"/>
    <w:rsid w:val="0029163A"/>
    <w:rsid w:val="002946CF"/>
    <w:rsid w:val="00294CDE"/>
    <w:rsid w:val="002972AC"/>
    <w:rsid w:val="002A20A4"/>
    <w:rsid w:val="002A24DA"/>
    <w:rsid w:val="002A5571"/>
    <w:rsid w:val="002A6150"/>
    <w:rsid w:val="002A6A5E"/>
    <w:rsid w:val="002A6AE8"/>
    <w:rsid w:val="002B0B4C"/>
    <w:rsid w:val="002B23FD"/>
    <w:rsid w:val="002B299F"/>
    <w:rsid w:val="002B3679"/>
    <w:rsid w:val="002B4345"/>
    <w:rsid w:val="002B4926"/>
    <w:rsid w:val="002B7E48"/>
    <w:rsid w:val="002C1C68"/>
    <w:rsid w:val="002C4FE4"/>
    <w:rsid w:val="002C5417"/>
    <w:rsid w:val="002C6364"/>
    <w:rsid w:val="002C77F7"/>
    <w:rsid w:val="002D4013"/>
    <w:rsid w:val="002D462B"/>
    <w:rsid w:val="002E41F2"/>
    <w:rsid w:val="002F29F4"/>
    <w:rsid w:val="002F5A75"/>
    <w:rsid w:val="0030146A"/>
    <w:rsid w:val="003030E2"/>
    <w:rsid w:val="00303C71"/>
    <w:rsid w:val="00306201"/>
    <w:rsid w:val="00312892"/>
    <w:rsid w:val="00313A59"/>
    <w:rsid w:val="003154A8"/>
    <w:rsid w:val="00316179"/>
    <w:rsid w:val="00317CB0"/>
    <w:rsid w:val="003223E3"/>
    <w:rsid w:val="0032363C"/>
    <w:rsid w:val="00323930"/>
    <w:rsid w:val="00323DA8"/>
    <w:rsid w:val="00325245"/>
    <w:rsid w:val="00325279"/>
    <w:rsid w:val="0032686D"/>
    <w:rsid w:val="00326CB6"/>
    <w:rsid w:val="00330522"/>
    <w:rsid w:val="00331BBA"/>
    <w:rsid w:val="0034260A"/>
    <w:rsid w:val="00342F0F"/>
    <w:rsid w:val="00344047"/>
    <w:rsid w:val="00345985"/>
    <w:rsid w:val="00352C8F"/>
    <w:rsid w:val="00353475"/>
    <w:rsid w:val="003534FD"/>
    <w:rsid w:val="00356684"/>
    <w:rsid w:val="00361A82"/>
    <w:rsid w:val="0036321A"/>
    <w:rsid w:val="00364F19"/>
    <w:rsid w:val="00366416"/>
    <w:rsid w:val="00366BEE"/>
    <w:rsid w:val="003717D4"/>
    <w:rsid w:val="003750B7"/>
    <w:rsid w:val="003768C7"/>
    <w:rsid w:val="003768FD"/>
    <w:rsid w:val="00377A1E"/>
    <w:rsid w:val="00377F0B"/>
    <w:rsid w:val="003816F3"/>
    <w:rsid w:val="00382DC6"/>
    <w:rsid w:val="0038368B"/>
    <w:rsid w:val="00386824"/>
    <w:rsid w:val="0038793D"/>
    <w:rsid w:val="003948D1"/>
    <w:rsid w:val="00396D14"/>
    <w:rsid w:val="003A1A6B"/>
    <w:rsid w:val="003A28C4"/>
    <w:rsid w:val="003A2F12"/>
    <w:rsid w:val="003A3091"/>
    <w:rsid w:val="003A58E6"/>
    <w:rsid w:val="003A6518"/>
    <w:rsid w:val="003A7027"/>
    <w:rsid w:val="003A724C"/>
    <w:rsid w:val="003B14A1"/>
    <w:rsid w:val="003B162E"/>
    <w:rsid w:val="003B1DF1"/>
    <w:rsid w:val="003B4014"/>
    <w:rsid w:val="003B58AD"/>
    <w:rsid w:val="003C2E0E"/>
    <w:rsid w:val="003C3632"/>
    <w:rsid w:val="003C41F1"/>
    <w:rsid w:val="003C4EB9"/>
    <w:rsid w:val="003C606A"/>
    <w:rsid w:val="003C67A0"/>
    <w:rsid w:val="003C6F19"/>
    <w:rsid w:val="003C7BE5"/>
    <w:rsid w:val="003D61AC"/>
    <w:rsid w:val="003D777B"/>
    <w:rsid w:val="003E234E"/>
    <w:rsid w:val="003E51D1"/>
    <w:rsid w:val="003E7C43"/>
    <w:rsid w:val="003F1C75"/>
    <w:rsid w:val="00400075"/>
    <w:rsid w:val="004036AF"/>
    <w:rsid w:val="00403827"/>
    <w:rsid w:val="00404335"/>
    <w:rsid w:val="0040544F"/>
    <w:rsid w:val="0040757F"/>
    <w:rsid w:val="00412351"/>
    <w:rsid w:val="00414979"/>
    <w:rsid w:val="00415B6B"/>
    <w:rsid w:val="00423717"/>
    <w:rsid w:val="00425E76"/>
    <w:rsid w:val="0042662C"/>
    <w:rsid w:val="004332F3"/>
    <w:rsid w:val="004345A6"/>
    <w:rsid w:val="00436520"/>
    <w:rsid w:val="00436F16"/>
    <w:rsid w:val="00440B5D"/>
    <w:rsid w:val="00443A4B"/>
    <w:rsid w:val="004444BE"/>
    <w:rsid w:val="004453C1"/>
    <w:rsid w:val="00465A8A"/>
    <w:rsid w:val="00467574"/>
    <w:rsid w:val="00471FF5"/>
    <w:rsid w:val="004770A9"/>
    <w:rsid w:val="004800BF"/>
    <w:rsid w:val="00482044"/>
    <w:rsid w:val="00483835"/>
    <w:rsid w:val="004841E0"/>
    <w:rsid w:val="00484FF6"/>
    <w:rsid w:val="00486D78"/>
    <w:rsid w:val="00490607"/>
    <w:rsid w:val="00490F18"/>
    <w:rsid w:val="00491331"/>
    <w:rsid w:val="00491D18"/>
    <w:rsid w:val="00492519"/>
    <w:rsid w:val="00492E84"/>
    <w:rsid w:val="004945DB"/>
    <w:rsid w:val="004A0A31"/>
    <w:rsid w:val="004A2A8C"/>
    <w:rsid w:val="004A6AF3"/>
    <w:rsid w:val="004A6B9A"/>
    <w:rsid w:val="004B1104"/>
    <w:rsid w:val="004B1F5C"/>
    <w:rsid w:val="004B3636"/>
    <w:rsid w:val="004B3657"/>
    <w:rsid w:val="004B4D73"/>
    <w:rsid w:val="004B6CAC"/>
    <w:rsid w:val="004C4516"/>
    <w:rsid w:val="004C7277"/>
    <w:rsid w:val="004D0201"/>
    <w:rsid w:val="004D0223"/>
    <w:rsid w:val="004D56B5"/>
    <w:rsid w:val="004D5F01"/>
    <w:rsid w:val="004E5C73"/>
    <w:rsid w:val="004E63CA"/>
    <w:rsid w:val="004F0232"/>
    <w:rsid w:val="004F6DCD"/>
    <w:rsid w:val="004F77C4"/>
    <w:rsid w:val="004F78BB"/>
    <w:rsid w:val="00500417"/>
    <w:rsid w:val="005007D8"/>
    <w:rsid w:val="005061D8"/>
    <w:rsid w:val="00507A16"/>
    <w:rsid w:val="00507A44"/>
    <w:rsid w:val="00511E7D"/>
    <w:rsid w:val="00512F15"/>
    <w:rsid w:val="00513173"/>
    <w:rsid w:val="005152AA"/>
    <w:rsid w:val="00516352"/>
    <w:rsid w:val="00527F9E"/>
    <w:rsid w:val="0053042D"/>
    <w:rsid w:val="00540B47"/>
    <w:rsid w:val="00540F86"/>
    <w:rsid w:val="005452FD"/>
    <w:rsid w:val="00545FBC"/>
    <w:rsid w:val="00546BBB"/>
    <w:rsid w:val="005570B3"/>
    <w:rsid w:val="00560909"/>
    <w:rsid w:val="005610DE"/>
    <w:rsid w:val="0056304C"/>
    <w:rsid w:val="005717DF"/>
    <w:rsid w:val="0057419E"/>
    <w:rsid w:val="00575CAD"/>
    <w:rsid w:val="00576AB5"/>
    <w:rsid w:val="0057735F"/>
    <w:rsid w:val="00577625"/>
    <w:rsid w:val="0058091A"/>
    <w:rsid w:val="00583EAF"/>
    <w:rsid w:val="00584C09"/>
    <w:rsid w:val="00587DDD"/>
    <w:rsid w:val="005915E3"/>
    <w:rsid w:val="00596ABD"/>
    <w:rsid w:val="005A7ACD"/>
    <w:rsid w:val="005B262F"/>
    <w:rsid w:val="005B2EF7"/>
    <w:rsid w:val="005B317E"/>
    <w:rsid w:val="005B72D5"/>
    <w:rsid w:val="005C44BA"/>
    <w:rsid w:val="005C479F"/>
    <w:rsid w:val="005C5AEE"/>
    <w:rsid w:val="005C5F63"/>
    <w:rsid w:val="005D1115"/>
    <w:rsid w:val="005D1931"/>
    <w:rsid w:val="005D295F"/>
    <w:rsid w:val="005E2600"/>
    <w:rsid w:val="005E273E"/>
    <w:rsid w:val="005E2B9C"/>
    <w:rsid w:val="005E3CA0"/>
    <w:rsid w:val="005F1185"/>
    <w:rsid w:val="005F1728"/>
    <w:rsid w:val="005F2043"/>
    <w:rsid w:val="005F2996"/>
    <w:rsid w:val="005F514C"/>
    <w:rsid w:val="005F58EA"/>
    <w:rsid w:val="005F6220"/>
    <w:rsid w:val="005F7D8E"/>
    <w:rsid w:val="00606166"/>
    <w:rsid w:val="006064BF"/>
    <w:rsid w:val="006105DF"/>
    <w:rsid w:val="00613B78"/>
    <w:rsid w:val="00613E9A"/>
    <w:rsid w:val="0061443C"/>
    <w:rsid w:val="00615025"/>
    <w:rsid w:val="006157C6"/>
    <w:rsid w:val="0061585C"/>
    <w:rsid w:val="00616B92"/>
    <w:rsid w:val="00620485"/>
    <w:rsid w:val="00620B04"/>
    <w:rsid w:val="0062172A"/>
    <w:rsid w:val="00625AA4"/>
    <w:rsid w:val="00631B29"/>
    <w:rsid w:val="006325D3"/>
    <w:rsid w:val="0063374A"/>
    <w:rsid w:val="006343C4"/>
    <w:rsid w:val="00635BDB"/>
    <w:rsid w:val="0064125F"/>
    <w:rsid w:val="006447C0"/>
    <w:rsid w:val="00644D67"/>
    <w:rsid w:val="006517D9"/>
    <w:rsid w:val="00652065"/>
    <w:rsid w:val="0065297B"/>
    <w:rsid w:val="00653F19"/>
    <w:rsid w:val="00654B8C"/>
    <w:rsid w:val="00655591"/>
    <w:rsid w:val="00656272"/>
    <w:rsid w:val="006616C6"/>
    <w:rsid w:val="0066552A"/>
    <w:rsid w:val="0066678A"/>
    <w:rsid w:val="00672CE0"/>
    <w:rsid w:val="00674064"/>
    <w:rsid w:val="0067723D"/>
    <w:rsid w:val="0068106A"/>
    <w:rsid w:val="00684EAE"/>
    <w:rsid w:val="0068529F"/>
    <w:rsid w:val="00685BD1"/>
    <w:rsid w:val="0069198B"/>
    <w:rsid w:val="006A0FC0"/>
    <w:rsid w:val="006A5BDF"/>
    <w:rsid w:val="006A5FE1"/>
    <w:rsid w:val="006B00A4"/>
    <w:rsid w:val="006B15B2"/>
    <w:rsid w:val="006B21F9"/>
    <w:rsid w:val="006B44C4"/>
    <w:rsid w:val="006B6653"/>
    <w:rsid w:val="006C3280"/>
    <w:rsid w:val="006C5174"/>
    <w:rsid w:val="006C570D"/>
    <w:rsid w:val="006C7A0C"/>
    <w:rsid w:val="006C7F38"/>
    <w:rsid w:val="006D34AA"/>
    <w:rsid w:val="006D571E"/>
    <w:rsid w:val="006D64A3"/>
    <w:rsid w:val="006E11E5"/>
    <w:rsid w:val="006E166F"/>
    <w:rsid w:val="006E2EC5"/>
    <w:rsid w:val="006E3253"/>
    <w:rsid w:val="006E35A3"/>
    <w:rsid w:val="006E3DAC"/>
    <w:rsid w:val="006E59BD"/>
    <w:rsid w:val="006E76FC"/>
    <w:rsid w:val="006F37A7"/>
    <w:rsid w:val="006F42F4"/>
    <w:rsid w:val="006F6D26"/>
    <w:rsid w:val="00701FEF"/>
    <w:rsid w:val="007050B5"/>
    <w:rsid w:val="007052CB"/>
    <w:rsid w:val="00706413"/>
    <w:rsid w:val="007122D0"/>
    <w:rsid w:val="00713413"/>
    <w:rsid w:val="007146C1"/>
    <w:rsid w:val="007148B2"/>
    <w:rsid w:val="00720825"/>
    <w:rsid w:val="00723863"/>
    <w:rsid w:val="0072464D"/>
    <w:rsid w:val="007250BD"/>
    <w:rsid w:val="0072656E"/>
    <w:rsid w:val="0073092F"/>
    <w:rsid w:val="00730D80"/>
    <w:rsid w:val="0073191B"/>
    <w:rsid w:val="00732E36"/>
    <w:rsid w:val="00742FFC"/>
    <w:rsid w:val="00744CAA"/>
    <w:rsid w:val="0074657B"/>
    <w:rsid w:val="00746ACF"/>
    <w:rsid w:val="0074746C"/>
    <w:rsid w:val="00750C67"/>
    <w:rsid w:val="00754AD4"/>
    <w:rsid w:val="0075663E"/>
    <w:rsid w:val="00761081"/>
    <w:rsid w:val="00767027"/>
    <w:rsid w:val="00767EB3"/>
    <w:rsid w:val="0077737F"/>
    <w:rsid w:val="007773A9"/>
    <w:rsid w:val="0078385A"/>
    <w:rsid w:val="007902C2"/>
    <w:rsid w:val="00790918"/>
    <w:rsid w:val="00791F10"/>
    <w:rsid w:val="0079219F"/>
    <w:rsid w:val="007944DF"/>
    <w:rsid w:val="007A0289"/>
    <w:rsid w:val="007A6E1A"/>
    <w:rsid w:val="007A74B8"/>
    <w:rsid w:val="007B1627"/>
    <w:rsid w:val="007B511F"/>
    <w:rsid w:val="007B5530"/>
    <w:rsid w:val="007B6C6D"/>
    <w:rsid w:val="007B71B2"/>
    <w:rsid w:val="007C00A3"/>
    <w:rsid w:val="007C4163"/>
    <w:rsid w:val="007C7EDC"/>
    <w:rsid w:val="007D0AC8"/>
    <w:rsid w:val="007D3920"/>
    <w:rsid w:val="007D5F1D"/>
    <w:rsid w:val="007D61AC"/>
    <w:rsid w:val="007E5BF0"/>
    <w:rsid w:val="007E75EA"/>
    <w:rsid w:val="007F0EAA"/>
    <w:rsid w:val="007F14F7"/>
    <w:rsid w:val="007F4674"/>
    <w:rsid w:val="00802951"/>
    <w:rsid w:val="00806FCE"/>
    <w:rsid w:val="00810F6E"/>
    <w:rsid w:val="0081144A"/>
    <w:rsid w:val="00813B5A"/>
    <w:rsid w:val="00820FF6"/>
    <w:rsid w:val="00821222"/>
    <w:rsid w:val="00822AF5"/>
    <w:rsid w:val="00823112"/>
    <w:rsid w:val="008258A3"/>
    <w:rsid w:val="00826129"/>
    <w:rsid w:val="00831AFC"/>
    <w:rsid w:val="00833919"/>
    <w:rsid w:val="0083687B"/>
    <w:rsid w:val="00840C9B"/>
    <w:rsid w:val="00847D19"/>
    <w:rsid w:val="008506D0"/>
    <w:rsid w:val="00854668"/>
    <w:rsid w:val="008552C2"/>
    <w:rsid w:val="00856EDD"/>
    <w:rsid w:val="00861734"/>
    <w:rsid w:val="00864155"/>
    <w:rsid w:val="00864A8E"/>
    <w:rsid w:val="008656AF"/>
    <w:rsid w:val="00866820"/>
    <w:rsid w:val="00873C24"/>
    <w:rsid w:val="00875786"/>
    <w:rsid w:val="00880872"/>
    <w:rsid w:val="00884F86"/>
    <w:rsid w:val="008853A6"/>
    <w:rsid w:val="00885B73"/>
    <w:rsid w:val="00890C3E"/>
    <w:rsid w:val="00894918"/>
    <w:rsid w:val="008957A4"/>
    <w:rsid w:val="00896CBF"/>
    <w:rsid w:val="008A1B8D"/>
    <w:rsid w:val="008A74C1"/>
    <w:rsid w:val="008A79AE"/>
    <w:rsid w:val="008B03E4"/>
    <w:rsid w:val="008B227C"/>
    <w:rsid w:val="008B27A8"/>
    <w:rsid w:val="008B2A7D"/>
    <w:rsid w:val="008B4DB3"/>
    <w:rsid w:val="008B66F8"/>
    <w:rsid w:val="008B6FA2"/>
    <w:rsid w:val="008C2256"/>
    <w:rsid w:val="008C4B06"/>
    <w:rsid w:val="008C6160"/>
    <w:rsid w:val="008D067D"/>
    <w:rsid w:val="008D1016"/>
    <w:rsid w:val="008D195B"/>
    <w:rsid w:val="008D696D"/>
    <w:rsid w:val="008D7540"/>
    <w:rsid w:val="008D76BF"/>
    <w:rsid w:val="008E2712"/>
    <w:rsid w:val="008E2DE3"/>
    <w:rsid w:val="008E4B3C"/>
    <w:rsid w:val="008E4CCD"/>
    <w:rsid w:val="008E7168"/>
    <w:rsid w:val="008E7A61"/>
    <w:rsid w:val="008E7BBE"/>
    <w:rsid w:val="008F2B2D"/>
    <w:rsid w:val="008F6A92"/>
    <w:rsid w:val="00901494"/>
    <w:rsid w:val="0090166E"/>
    <w:rsid w:val="00902389"/>
    <w:rsid w:val="009032A9"/>
    <w:rsid w:val="00903F22"/>
    <w:rsid w:val="009066FD"/>
    <w:rsid w:val="00912506"/>
    <w:rsid w:val="009129B9"/>
    <w:rsid w:val="00921FD4"/>
    <w:rsid w:val="00923210"/>
    <w:rsid w:val="00924693"/>
    <w:rsid w:val="00926EB2"/>
    <w:rsid w:val="00927234"/>
    <w:rsid w:val="009272A9"/>
    <w:rsid w:val="009359B0"/>
    <w:rsid w:val="009369DF"/>
    <w:rsid w:val="00941083"/>
    <w:rsid w:val="0094425B"/>
    <w:rsid w:val="00945243"/>
    <w:rsid w:val="009523BC"/>
    <w:rsid w:val="00954754"/>
    <w:rsid w:val="009552E1"/>
    <w:rsid w:val="00965F70"/>
    <w:rsid w:val="0097053E"/>
    <w:rsid w:val="009719BB"/>
    <w:rsid w:val="00974A0E"/>
    <w:rsid w:val="00974A12"/>
    <w:rsid w:val="00975203"/>
    <w:rsid w:val="00981510"/>
    <w:rsid w:val="009833DF"/>
    <w:rsid w:val="009850E3"/>
    <w:rsid w:val="009861CF"/>
    <w:rsid w:val="009875AE"/>
    <w:rsid w:val="009879A7"/>
    <w:rsid w:val="00990707"/>
    <w:rsid w:val="0099485F"/>
    <w:rsid w:val="00995F7F"/>
    <w:rsid w:val="009A323B"/>
    <w:rsid w:val="009A4503"/>
    <w:rsid w:val="009B0127"/>
    <w:rsid w:val="009B3CF4"/>
    <w:rsid w:val="009B3DF4"/>
    <w:rsid w:val="009B6AF0"/>
    <w:rsid w:val="009C1B39"/>
    <w:rsid w:val="009C36CD"/>
    <w:rsid w:val="009C3929"/>
    <w:rsid w:val="009C4788"/>
    <w:rsid w:val="009C6BFC"/>
    <w:rsid w:val="009C7B68"/>
    <w:rsid w:val="009D3259"/>
    <w:rsid w:val="009D6891"/>
    <w:rsid w:val="009E04B6"/>
    <w:rsid w:val="009E15BA"/>
    <w:rsid w:val="009E260E"/>
    <w:rsid w:val="009E4054"/>
    <w:rsid w:val="009E43DE"/>
    <w:rsid w:val="009E4A63"/>
    <w:rsid w:val="009E4E63"/>
    <w:rsid w:val="009F15FE"/>
    <w:rsid w:val="009F4EE2"/>
    <w:rsid w:val="009F5C82"/>
    <w:rsid w:val="00A00A86"/>
    <w:rsid w:val="00A015E1"/>
    <w:rsid w:val="00A019D9"/>
    <w:rsid w:val="00A06897"/>
    <w:rsid w:val="00A103FB"/>
    <w:rsid w:val="00A1096C"/>
    <w:rsid w:val="00A20F6C"/>
    <w:rsid w:val="00A2124B"/>
    <w:rsid w:val="00A26813"/>
    <w:rsid w:val="00A2777C"/>
    <w:rsid w:val="00A3031C"/>
    <w:rsid w:val="00A3205A"/>
    <w:rsid w:val="00A33558"/>
    <w:rsid w:val="00A351BA"/>
    <w:rsid w:val="00A351C7"/>
    <w:rsid w:val="00A37663"/>
    <w:rsid w:val="00A37C2D"/>
    <w:rsid w:val="00A411A2"/>
    <w:rsid w:val="00A411E3"/>
    <w:rsid w:val="00A47922"/>
    <w:rsid w:val="00A47AA6"/>
    <w:rsid w:val="00A47C2C"/>
    <w:rsid w:val="00A51232"/>
    <w:rsid w:val="00A51A33"/>
    <w:rsid w:val="00A617D9"/>
    <w:rsid w:val="00A625DD"/>
    <w:rsid w:val="00A669A3"/>
    <w:rsid w:val="00A66FC6"/>
    <w:rsid w:val="00A709FA"/>
    <w:rsid w:val="00A70FC1"/>
    <w:rsid w:val="00A7212E"/>
    <w:rsid w:val="00A73376"/>
    <w:rsid w:val="00A7369F"/>
    <w:rsid w:val="00A7657F"/>
    <w:rsid w:val="00A77D2E"/>
    <w:rsid w:val="00A82595"/>
    <w:rsid w:val="00A82F30"/>
    <w:rsid w:val="00A85A13"/>
    <w:rsid w:val="00A87CDE"/>
    <w:rsid w:val="00A915F4"/>
    <w:rsid w:val="00A9500C"/>
    <w:rsid w:val="00A95D4E"/>
    <w:rsid w:val="00A97707"/>
    <w:rsid w:val="00AA1B08"/>
    <w:rsid w:val="00AA2156"/>
    <w:rsid w:val="00AA38C4"/>
    <w:rsid w:val="00AA48F1"/>
    <w:rsid w:val="00AA6469"/>
    <w:rsid w:val="00AA79E7"/>
    <w:rsid w:val="00AB0B93"/>
    <w:rsid w:val="00AB1F94"/>
    <w:rsid w:val="00AB21EA"/>
    <w:rsid w:val="00AB3FF6"/>
    <w:rsid w:val="00AB40BA"/>
    <w:rsid w:val="00AB40F3"/>
    <w:rsid w:val="00AB567D"/>
    <w:rsid w:val="00AB7B90"/>
    <w:rsid w:val="00AB7C71"/>
    <w:rsid w:val="00AC29B1"/>
    <w:rsid w:val="00AC414D"/>
    <w:rsid w:val="00AC45E1"/>
    <w:rsid w:val="00AC71C3"/>
    <w:rsid w:val="00AD06A7"/>
    <w:rsid w:val="00AD3C44"/>
    <w:rsid w:val="00AD4CBE"/>
    <w:rsid w:val="00AE0118"/>
    <w:rsid w:val="00AE1C98"/>
    <w:rsid w:val="00AE511A"/>
    <w:rsid w:val="00AE5624"/>
    <w:rsid w:val="00AE672E"/>
    <w:rsid w:val="00AE7D7F"/>
    <w:rsid w:val="00AF03A9"/>
    <w:rsid w:val="00AF1026"/>
    <w:rsid w:val="00AF14C2"/>
    <w:rsid w:val="00B02185"/>
    <w:rsid w:val="00B10344"/>
    <w:rsid w:val="00B16075"/>
    <w:rsid w:val="00B16224"/>
    <w:rsid w:val="00B17D75"/>
    <w:rsid w:val="00B20295"/>
    <w:rsid w:val="00B2154B"/>
    <w:rsid w:val="00B230C2"/>
    <w:rsid w:val="00B23579"/>
    <w:rsid w:val="00B26603"/>
    <w:rsid w:val="00B2684B"/>
    <w:rsid w:val="00B30740"/>
    <w:rsid w:val="00B30825"/>
    <w:rsid w:val="00B3306B"/>
    <w:rsid w:val="00B33D9F"/>
    <w:rsid w:val="00B34890"/>
    <w:rsid w:val="00B36229"/>
    <w:rsid w:val="00B378B9"/>
    <w:rsid w:val="00B426AE"/>
    <w:rsid w:val="00B42E15"/>
    <w:rsid w:val="00B4576C"/>
    <w:rsid w:val="00B45A59"/>
    <w:rsid w:val="00B47051"/>
    <w:rsid w:val="00B507ED"/>
    <w:rsid w:val="00B55800"/>
    <w:rsid w:val="00B55B6A"/>
    <w:rsid w:val="00B62491"/>
    <w:rsid w:val="00B62FA3"/>
    <w:rsid w:val="00B63E8F"/>
    <w:rsid w:val="00B642E7"/>
    <w:rsid w:val="00B710DE"/>
    <w:rsid w:val="00B7330D"/>
    <w:rsid w:val="00B739FA"/>
    <w:rsid w:val="00B7484F"/>
    <w:rsid w:val="00B817CF"/>
    <w:rsid w:val="00B81BDC"/>
    <w:rsid w:val="00B8353D"/>
    <w:rsid w:val="00B87F7E"/>
    <w:rsid w:val="00B926E7"/>
    <w:rsid w:val="00B9608F"/>
    <w:rsid w:val="00BA0ED2"/>
    <w:rsid w:val="00BA1C54"/>
    <w:rsid w:val="00BA2031"/>
    <w:rsid w:val="00BA5D66"/>
    <w:rsid w:val="00BB7A79"/>
    <w:rsid w:val="00BC0F35"/>
    <w:rsid w:val="00BC209E"/>
    <w:rsid w:val="00BD252C"/>
    <w:rsid w:val="00BD392D"/>
    <w:rsid w:val="00BD692E"/>
    <w:rsid w:val="00BE5304"/>
    <w:rsid w:val="00BE772F"/>
    <w:rsid w:val="00BF13B2"/>
    <w:rsid w:val="00BF722B"/>
    <w:rsid w:val="00C023FA"/>
    <w:rsid w:val="00C10418"/>
    <w:rsid w:val="00C1323F"/>
    <w:rsid w:val="00C15E72"/>
    <w:rsid w:val="00C177E4"/>
    <w:rsid w:val="00C20344"/>
    <w:rsid w:val="00C20EC3"/>
    <w:rsid w:val="00C25C77"/>
    <w:rsid w:val="00C26EA4"/>
    <w:rsid w:val="00C27888"/>
    <w:rsid w:val="00C279EB"/>
    <w:rsid w:val="00C27D11"/>
    <w:rsid w:val="00C313BB"/>
    <w:rsid w:val="00C35451"/>
    <w:rsid w:val="00C40B19"/>
    <w:rsid w:val="00C4423B"/>
    <w:rsid w:val="00C44573"/>
    <w:rsid w:val="00C46CD3"/>
    <w:rsid w:val="00C46DE4"/>
    <w:rsid w:val="00C475DA"/>
    <w:rsid w:val="00C53161"/>
    <w:rsid w:val="00C54725"/>
    <w:rsid w:val="00C62A06"/>
    <w:rsid w:val="00C64D47"/>
    <w:rsid w:val="00C75580"/>
    <w:rsid w:val="00C76735"/>
    <w:rsid w:val="00C92898"/>
    <w:rsid w:val="00C95443"/>
    <w:rsid w:val="00CA04BC"/>
    <w:rsid w:val="00CA0DFE"/>
    <w:rsid w:val="00CA666C"/>
    <w:rsid w:val="00CA7F94"/>
    <w:rsid w:val="00CB0559"/>
    <w:rsid w:val="00CB15DB"/>
    <w:rsid w:val="00CB191F"/>
    <w:rsid w:val="00CB20AD"/>
    <w:rsid w:val="00CC2487"/>
    <w:rsid w:val="00CC3BD0"/>
    <w:rsid w:val="00CC449F"/>
    <w:rsid w:val="00CC777D"/>
    <w:rsid w:val="00CD000C"/>
    <w:rsid w:val="00CD06E2"/>
    <w:rsid w:val="00CD3153"/>
    <w:rsid w:val="00CD3221"/>
    <w:rsid w:val="00CE076C"/>
    <w:rsid w:val="00CE12F3"/>
    <w:rsid w:val="00CE1F04"/>
    <w:rsid w:val="00CE3717"/>
    <w:rsid w:val="00CE6883"/>
    <w:rsid w:val="00CE728F"/>
    <w:rsid w:val="00CE763C"/>
    <w:rsid w:val="00CE7FA1"/>
    <w:rsid w:val="00CF064B"/>
    <w:rsid w:val="00CF2767"/>
    <w:rsid w:val="00D02940"/>
    <w:rsid w:val="00D02E2F"/>
    <w:rsid w:val="00D04067"/>
    <w:rsid w:val="00D0484D"/>
    <w:rsid w:val="00D123A6"/>
    <w:rsid w:val="00D1294E"/>
    <w:rsid w:val="00D13CB7"/>
    <w:rsid w:val="00D156DA"/>
    <w:rsid w:val="00D33C57"/>
    <w:rsid w:val="00D35322"/>
    <w:rsid w:val="00D37FA3"/>
    <w:rsid w:val="00D443C8"/>
    <w:rsid w:val="00D505EB"/>
    <w:rsid w:val="00D50A5F"/>
    <w:rsid w:val="00D51DCF"/>
    <w:rsid w:val="00D52497"/>
    <w:rsid w:val="00D575E5"/>
    <w:rsid w:val="00D603FE"/>
    <w:rsid w:val="00D629F1"/>
    <w:rsid w:val="00D63E4A"/>
    <w:rsid w:val="00D63FFC"/>
    <w:rsid w:val="00D64934"/>
    <w:rsid w:val="00D66FF5"/>
    <w:rsid w:val="00D70437"/>
    <w:rsid w:val="00D722BA"/>
    <w:rsid w:val="00D74286"/>
    <w:rsid w:val="00D758FA"/>
    <w:rsid w:val="00D75942"/>
    <w:rsid w:val="00D76313"/>
    <w:rsid w:val="00D76BB0"/>
    <w:rsid w:val="00D8321C"/>
    <w:rsid w:val="00D839F9"/>
    <w:rsid w:val="00D844F6"/>
    <w:rsid w:val="00D85FB6"/>
    <w:rsid w:val="00D87C9B"/>
    <w:rsid w:val="00DA1C0A"/>
    <w:rsid w:val="00DA72FD"/>
    <w:rsid w:val="00DA7A1B"/>
    <w:rsid w:val="00DB31DB"/>
    <w:rsid w:val="00DB6C7F"/>
    <w:rsid w:val="00DC2D86"/>
    <w:rsid w:val="00DC2FAB"/>
    <w:rsid w:val="00DC4432"/>
    <w:rsid w:val="00DC4F2E"/>
    <w:rsid w:val="00DC5FA5"/>
    <w:rsid w:val="00DD0836"/>
    <w:rsid w:val="00DD1F99"/>
    <w:rsid w:val="00DD20C7"/>
    <w:rsid w:val="00DD6D51"/>
    <w:rsid w:val="00DE0100"/>
    <w:rsid w:val="00DE1DC6"/>
    <w:rsid w:val="00DE308F"/>
    <w:rsid w:val="00DE3A9C"/>
    <w:rsid w:val="00DE3C1D"/>
    <w:rsid w:val="00DE7D7C"/>
    <w:rsid w:val="00DF1EB4"/>
    <w:rsid w:val="00DF20B0"/>
    <w:rsid w:val="00DF2D25"/>
    <w:rsid w:val="00DF5268"/>
    <w:rsid w:val="00DF6183"/>
    <w:rsid w:val="00E00343"/>
    <w:rsid w:val="00E00C91"/>
    <w:rsid w:val="00E01FFB"/>
    <w:rsid w:val="00E046D1"/>
    <w:rsid w:val="00E051B8"/>
    <w:rsid w:val="00E10753"/>
    <w:rsid w:val="00E1167D"/>
    <w:rsid w:val="00E15845"/>
    <w:rsid w:val="00E23984"/>
    <w:rsid w:val="00E256A1"/>
    <w:rsid w:val="00E25B06"/>
    <w:rsid w:val="00E324E8"/>
    <w:rsid w:val="00E411D8"/>
    <w:rsid w:val="00E41493"/>
    <w:rsid w:val="00E439AB"/>
    <w:rsid w:val="00E442D8"/>
    <w:rsid w:val="00E4791B"/>
    <w:rsid w:val="00E5061B"/>
    <w:rsid w:val="00E50CB9"/>
    <w:rsid w:val="00E51926"/>
    <w:rsid w:val="00E53C88"/>
    <w:rsid w:val="00E54BFA"/>
    <w:rsid w:val="00E57D3D"/>
    <w:rsid w:val="00E6205F"/>
    <w:rsid w:val="00E67A01"/>
    <w:rsid w:val="00E70DAF"/>
    <w:rsid w:val="00E73323"/>
    <w:rsid w:val="00E74BC6"/>
    <w:rsid w:val="00E9016B"/>
    <w:rsid w:val="00E92B1D"/>
    <w:rsid w:val="00E97538"/>
    <w:rsid w:val="00EA02E4"/>
    <w:rsid w:val="00EA089B"/>
    <w:rsid w:val="00EA458E"/>
    <w:rsid w:val="00EA4648"/>
    <w:rsid w:val="00EA7BBF"/>
    <w:rsid w:val="00EB0828"/>
    <w:rsid w:val="00EB1072"/>
    <w:rsid w:val="00EB2136"/>
    <w:rsid w:val="00EB2CF8"/>
    <w:rsid w:val="00EB41CD"/>
    <w:rsid w:val="00EB539B"/>
    <w:rsid w:val="00EB7315"/>
    <w:rsid w:val="00EC3AF2"/>
    <w:rsid w:val="00EC5BE9"/>
    <w:rsid w:val="00EC5FED"/>
    <w:rsid w:val="00ED40B8"/>
    <w:rsid w:val="00ED4125"/>
    <w:rsid w:val="00ED50F3"/>
    <w:rsid w:val="00ED6B88"/>
    <w:rsid w:val="00EE107A"/>
    <w:rsid w:val="00EE34E2"/>
    <w:rsid w:val="00EF0FA0"/>
    <w:rsid w:val="00EF185E"/>
    <w:rsid w:val="00EF3824"/>
    <w:rsid w:val="00EF47C2"/>
    <w:rsid w:val="00EF4890"/>
    <w:rsid w:val="00EF5D0B"/>
    <w:rsid w:val="00F035C0"/>
    <w:rsid w:val="00F039AD"/>
    <w:rsid w:val="00F05181"/>
    <w:rsid w:val="00F11738"/>
    <w:rsid w:val="00F152F1"/>
    <w:rsid w:val="00F2252C"/>
    <w:rsid w:val="00F2354E"/>
    <w:rsid w:val="00F24A36"/>
    <w:rsid w:val="00F2792D"/>
    <w:rsid w:val="00F30BC6"/>
    <w:rsid w:val="00F31BD9"/>
    <w:rsid w:val="00F37C24"/>
    <w:rsid w:val="00F400E7"/>
    <w:rsid w:val="00F46022"/>
    <w:rsid w:val="00F46217"/>
    <w:rsid w:val="00F518DC"/>
    <w:rsid w:val="00F518EE"/>
    <w:rsid w:val="00F5395B"/>
    <w:rsid w:val="00F541BD"/>
    <w:rsid w:val="00F55441"/>
    <w:rsid w:val="00F554EB"/>
    <w:rsid w:val="00F56803"/>
    <w:rsid w:val="00F57414"/>
    <w:rsid w:val="00F6125E"/>
    <w:rsid w:val="00F6389F"/>
    <w:rsid w:val="00F64180"/>
    <w:rsid w:val="00F65799"/>
    <w:rsid w:val="00F65949"/>
    <w:rsid w:val="00F75B76"/>
    <w:rsid w:val="00F76F61"/>
    <w:rsid w:val="00F81066"/>
    <w:rsid w:val="00F822FC"/>
    <w:rsid w:val="00F82FD2"/>
    <w:rsid w:val="00F83FA8"/>
    <w:rsid w:val="00F84E3C"/>
    <w:rsid w:val="00F85DB0"/>
    <w:rsid w:val="00F90D5C"/>
    <w:rsid w:val="00F90DFA"/>
    <w:rsid w:val="00F936D1"/>
    <w:rsid w:val="00FA11E6"/>
    <w:rsid w:val="00FA140A"/>
    <w:rsid w:val="00FA149E"/>
    <w:rsid w:val="00FA285A"/>
    <w:rsid w:val="00FA3530"/>
    <w:rsid w:val="00FA4775"/>
    <w:rsid w:val="00FA60CB"/>
    <w:rsid w:val="00FA6728"/>
    <w:rsid w:val="00FB357C"/>
    <w:rsid w:val="00FB3E17"/>
    <w:rsid w:val="00FB4B36"/>
    <w:rsid w:val="00FB4DBC"/>
    <w:rsid w:val="00FB5CB8"/>
    <w:rsid w:val="00FB5EED"/>
    <w:rsid w:val="00FB6D12"/>
    <w:rsid w:val="00FC4A6B"/>
    <w:rsid w:val="00FC4F10"/>
    <w:rsid w:val="00FD0529"/>
    <w:rsid w:val="00FD6E5F"/>
    <w:rsid w:val="00FE3EFD"/>
    <w:rsid w:val="00FF12A0"/>
    <w:rsid w:val="00FF1940"/>
    <w:rsid w:val="00FF1E21"/>
    <w:rsid w:val="00FF2E5C"/>
    <w:rsid w:val="00FF6F8D"/>
    <w:rsid w:val="00FF742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AD101"/>
  <w15:chartTrackingRefBased/>
  <w15:docId w15:val="{C6616A20-57A3-4581-B30E-FF7CF766F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B1F5C"/>
    <w:rPr>
      <w:color w:val="0563C1" w:themeColor="hyperlink"/>
      <w:u w:val="single"/>
    </w:rPr>
  </w:style>
  <w:style w:type="character" w:styleId="Mencinsinresolver">
    <w:name w:val="Unresolved Mention"/>
    <w:basedOn w:val="Fuentedeprrafopredeter"/>
    <w:uiPriority w:val="99"/>
    <w:semiHidden/>
    <w:unhideWhenUsed/>
    <w:rsid w:val="004B1F5C"/>
    <w:rPr>
      <w:color w:val="605E5C"/>
      <w:shd w:val="clear" w:color="auto" w:fill="E1DFDD"/>
    </w:rPr>
  </w:style>
  <w:style w:type="paragraph" w:styleId="Encabezado">
    <w:name w:val="header"/>
    <w:basedOn w:val="Normal"/>
    <w:link w:val="EncabezadoCar"/>
    <w:uiPriority w:val="99"/>
    <w:unhideWhenUsed/>
    <w:rsid w:val="005B262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B262F"/>
  </w:style>
  <w:style w:type="paragraph" w:styleId="Piedepgina">
    <w:name w:val="footer"/>
    <w:basedOn w:val="Normal"/>
    <w:link w:val="PiedepginaCar"/>
    <w:uiPriority w:val="99"/>
    <w:unhideWhenUsed/>
    <w:rsid w:val="005B262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B262F"/>
  </w:style>
  <w:style w:type="paragraph" w:styleId="Prrafodelista">
    <w:name w:val="List Paragraph"/>
    <w:basedOn w:val="Normal"/>
    <w:uiPriority w:val="34"/>
    <w:qFormat/>
    <w:rsid w:val="00490F18"/>
    <w:pPr>
      <w:ind w:left="720"/>
      <w:contextualSpacing/>
    </w:pPr>
  </w:style>
  <w:style w:type="character" w:styleId="Hipervnculovisitado">
    <w:name w:val="FollowedHyperlink"/>
    <w:basedOn w:val="Fuentedeprrafopredeter"/>
    <w:uiPriority w:val="99"/>
    <w:semiHidden/>
    <w:unhideWhenUsed/>
    <w:rsid w:val="00606166"/>
    <w:rPr>
      <w:color w:val="954F72" w:themeColor="followedHyperlink"/>
      <w:u w:val="single"/>
    </w:rPr>
  </w:style>
  <w:style w:type="paragraph" w:styleId="Revisin">
    <w:name w:val="Revision"/>
    <w:hidden/>
    <w:uiPriority w:val="99"/>
    <w:semiHidden/>
    <w:rsid w:val="00FA149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www.libros1888.com/atj1895.htm"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libros1888.com/atj1893.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www.libros1888.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amazon.es/Dominical-Nacional-Alonzo-Trevier-Jones/dp/1614550484/ref=sr_1_fkmr0_1?__mk_es_ES=%C3%85M%C3%85%C5%BD%C3%95%C3%91&amp;crid=18PMZD72C3RMZ&amp;keywords=la+ley+dominical+nacional+a.+t.+Jones&amp;qid=1651828937&amp;sprefix=la+ley+dominical+nacional+a.+t.+jones%2Caps%2C63&amp;sr=8-1-fkmr0"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libros1888.com/atj1897.ht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www.libros1888.com/Pdfs/Return_Sp.pdf"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8E8E3-6077-42E5-8AB7-E7849EC5B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2125</TotalTime>
  <Pages>18</Pages>
  <Words>7712</Words>
  <Characters>42421</Characters>
  <Application>Microsoft Office Word</Application>
  <DocSecurity>8</DocSecurity>
  <Lines>353</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1888, adventista, mensaje del tercer ángel</cp:keywords>
  <dc:description/>
  <cp:lastModifiedBy>Luis Bueno Boix</cp:lastModifiedBy>
  <cp:revision>1159</cp:revision>
  <cp:lastPrinted>2023-09-09T07:13:00Z</cp:lastPrinted>
  <dcterms:created xsi:type="dcterms:W3CDTF">2022-04-30T13:48:00Z</dcterms:created>
  <dcterms:modified xsi:type="dcterms:W3CDTF">2023-09-09T07:14:00Z</dcterms:modified>
</cp:coreProperties>
</file>